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97D1" w14:textId="77777777" w:rsidR="00FB573D" w:rsidRPr="001D6081" w:rsidRDefault="00FB573D" w:rsidP="00776CE1">
      <w:pPr>
        <w:jc w:val="both"/>
        <w:rPr>
          <w:szCs w:val="22"/>
        </w:rPr>
      </w:pPr>
    </w:p>
    <w:p w14:paraId="08A7F563" w14:textId="77777777" w:rsidR="00FB573D" w:rsidRPr="001D6081" w:rsidRDefault="00FB573D" w:rsidP="00776CE1">
      <w:pPr>
        <w:jc w:val="both"/>
        <w:rPr>
          <w:szCs w:val="22"/>
        </w:rPr>
      </w:pPr>
    </w:p>
    <w:tbl>
      <w:tblPr>
        <w:tblStyle w:val="Grilledutableau"/>
        <w:tblW w:w="0" w:type="auto"/>
        <w:tblLook w:val="04A0" w:firstRow="1" w:lastRow="0" w:firstColumn="1" w:lastColumn="0" w:noHBand="0" w:noVBand="1"/>
      </w:tblPr>
      <w:tblGrid>
        <w:gridCol w:w="4189"/>
        <w:gridCol w:w="4107"/>
      </w:tblGrid>
      <w:tr w:rsidR="00DF4CB5" w:rsidRPr="001D6081" w14:paraId="69AD1FE0" w14:textId="77777777" w:rsidTr="008D0339">
        <w:tc>
          <w:tcPr>
            <w:tcW w:w="4114" w:type="dxa"/>
            <w:tcBorders>
              <w:top w:val="single" w:sz="4" w:space="0" w:color="auto"/>
              <w:left w:val="single" w:sz="4" w:space="0" w:color="auto"/>
              <w:bottom w:val="nil"/>
              <w:right w:val="nil"/>
            </w:tcBorders>
          </w:tcPr>
          <w:p w14:paraId="39955DAC" w14:textId="468B4820" w:rsidR="00DF4CB5" w:rsidRPr="00DF4CB5" w:rsidRDefault="00DF4CB5" w:rsidP="00DF4CB5">
            <w:pPr>
              <w:jc w:val="both"/>
              <w:rPr>
                <w:szCs w:val="22"/>
                <w:lang w:val="en-US"/>
              </w:rPr>
            </w:pPr>
            <w:r w:rsidRPr="00DF4CB5">
              <w:rPr>
                <w:noProof/>
                <w:szCs w:val="22"/>
                <w:lang w:val="en-US"/>
              </w:rPr>
              <w:drawing>
                <wp:inline distT="0" distB="0" distL="0" distR="0" wp14:anchorId="7FAA0BD8" wp14:editId="4CFE98BB">
                  <wp:extent cx="2562924" cy="1249680"/>
                  <wp:effectExtent l="0" t="0" r="8890" b="7620"/>
                  <wp:docPr id="1925832545"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12844" cy="1274021"/>
                          </a:xfrm>
                          <a:prstGeom prst="rect">
                            <a:avLst/>
                          </a:prstGeom>
                          <a:noFill/>
                          <a:ln>
                            <a:noFill/>
                          </a:ln>
                        </pic:spPr>
                      </pic:pic>
                    </a:graphicData>
                  </a:graphic>
                </wp:inline>
              </w:drawing>
            </w:r>
          </w:p>
          <w:p w14:paraId="637C0E82" w14:textId="4454D5D1" w:rsidR="000706CE" w:rsidRPr="001D6081" w:rsidRDefault="000706CE" w:rsidP="00776CE1">
            <w:pPr>
              <w:jc w:val="both"/>
              <w:rPr>
                <w:szCs w:val="22"/>
              </w:rPr>
            </w:pPr>
          </w:p>
        </w:tc>
        <w:tc>
          <w:tcPr>
            <w:tcW w:w="4182" w:type="dxa"/>
            <w:tcBorders>
              <w:top w:val="single" w:sz="4" w:space="0" w:color="auto"/>
              <w:left w:val="nil"/>
              <w:bottom w:val="nil"/>
              <w:right w:val="single" w:sz="4" w:space="0" w:color="auto"/>
            </w:tcBorders>
          </w:tcPr>
          <w:p w14:paraId="29457BDA" w14:textId="77777777" w:rsidR="000706CE" w:rsidRPr="001D6081" w:rsidRDefault="000706CE" w:rsidP="00776CE1">
            <w:pPr>
              <w:jc w:val="both"/>
              <w:rPr>
                <w:szCs w:val="22"/>
              </w:rPr>
            </w:pPr>
            <w:r w:rsidRPr="001D6081">
              <w:rPr>
                <w:noProof/>
                <w:szCs w:val="22"/>
              </w:rPr>
              <w:drawing>
                <wp:inline distT="0" distB="0" distL="0" distR="0" wp14:anchorId="7572B9BE" wp14:editId="4D4CAD53">
                  <wp:extent cx="1267327" cy="1267327"/>
                  <wp:effectExtent l="0" t="0" r="9525" b="9525"/>
                  <wp:docPr id="932233101" name="Afbeelding 4"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28901" name="Afbeelding 4" descr="Afbeelding met tekst, Lettertype, Graphics, logo&#10;&#10;Door AI gegenereerde inhoud is mogelijk onjuis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2476" cy="1292476"/>
                          </a:xfrm>
                          <a:prstGeom prst="rect">
                            <a:avLst/>
                          </a:prstGeom>
                        </pic:spPr>
                      </pic:pic>
                    </a:graphicData>
                  </a:graphic>
                </wp:inline>
              </w:drawing>
            </w:r>
          </w:p>
        </w:tc>
      </w:tr>
      <w:tr w:rsidR="00DF4CB5" w:rsidRPr="001D6081" w14:paraId="0F71013C" w14:textId="77777777" w:rsidTr="008D0339">
        <w:tc>
          <w:tcPr>
            <w:tcW w:w="4114" w:type="dxa"/>
            <w:tcBorders>
              <w:top w:val="nil"/>
              <w:left w:val="single" w:sz="4" w:space="0" w:color="auto"/>
              <w:bottom w:val="nil"/>
              <w:right w:val="nil"/>
            </w:tcBorders>
          </w:tcPr>
          <w:p w14:paraId="31ACD1BB" w14:textId="77777777" w:rsidR="000706CE" w:rsidRPr="001D6081" w:rsidRDefault="000706CE" w:rsidP="00776CE1">
            <w:pPr>
              <w:jc w:val="both"/>
              <w:rPr>
                <w:szCs w:val="22"/>
              </w:rPr>
            </w:pPr>
            <w:r w:rsidRPr="001D6081">
              <w:rPr>
                <w:noProof/>
                <w:szCs w:val="22"/>
              </w:rPr>
              <w:t xml:space="preserve"> </w:t>
            </w:r>
            <w:r w:rsidRPr="001D6081">
              <w:rPr>
                <w:noProof/>
                <w:szCs w:val="22"/>
              </w:rPr>
              <w:drawing>
                <wp:inline distT="0" distB="0" distL="0" distR="0" wp14:anchorId="11A23A5F" wp14:editId="17A61399">
                  <wp:extent cx="1684421" cy="1334979"/>
                  <wp:effectExtent l="0" t="0" r="0" b="0"/>
                  <wp:docPr id="1739647687" name="Afbeelding 6"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4888" name="Afbeelding 6" descr="Afbeelding met Graphics, symbool, grafische vormgeving, Lettertype&#10;&#10;Door AI gegenereerde inhoud is mogelijk onjuis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5387" cy="1359521"/>
                          </a:xfrm>
                          <a:prstGeom prst="rect">
                            <a:avLst/>
                          </a:prstGeom>
                        </pic:spPr>
                      </pic:pic>
                    </a:graphicData>
                  </a:graphic>
                </wp:inline>
              </w:drawing>
            </w:r>
          </w:p>
        </w:tc>
        <w:tc>
          <w:tcPr>
            <w:tcW w:w="4182" w:type="dxa"/>
            <w:tcBorders>
              <w:top w:val="nil"/>
              <w:left w:val="nil"/>
              <w:bottom w:val="nil"/>
              <w:right w:val="single" w:sz="4" w:space="0" w:color="auto"/>
            </w:tcBorders>
          </w:tcPr>
          <w:p w14:paraId="4DF6C85A" w14:textId="77777777" w:rsidR="000706CE" w:rsidRPr="001D6081" w:rsidRDefault="000706CE" w:rsidP="00776CE1">
            <w:pPr>
              <w:jc w:val="both"/>
              <w:rPr>
                <w:szCs w:val="22"/>
              </w:rPr>
            </w:pPr>
            <w:r w:rsidRPr="001D6081">
              <w:rPr>
                <w:noProof/>
                <w:szCs w:val="22"/>
              </w:rPr>
              <w:drawing>
                <wp:inline distT="0" distB="0" distL="0" distR="0" wp14:anchorId="594A9A30" wp14:editId="1E0A19D4">
                  <wp:extent cx="1941971" cy="1138388"/>
                  <wp:effectExtent l="0" t="0" r="1270" b="5080"/>
                  <wp:docPr id="720488581" name="Afbeelding 5"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0051" name="Afbeelding 5" descr="Afbeelding met tekst, Lettertype, Graphics, ontwerp&#10;&#10;Door AI gegenereerde inhoud is mogelijk onjuis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3501" cy="1151009"/>
                          </a:xfrm>
                          <a:prstGeom prst="rect">
                            <a:avLst/>
                          </a:prstGeom>
                        </pic:spPr>
                      </pic:pic>
                    </a:graphicData>
                  </a:graphic>
                </wp:inline>
              </w:drawing>
            </w:r>
          </w:p>
        </w:tc>
      </w:tr>
      <w:tr w:rsidR="00DF4CB5" w:rsidRPr="001D6081" w14:paraId="17E383A7" w14:textId="77777777" w:rsidTr="008D0339">
        <w:tc>
          <w:tcPr>
            <w:tcW w:w="4114" w:type="dxa"/>
            <w:tcBorders>
              <w:top w:val="nil"/>
              <w:left w:val="single" w:sz="4" w:space="0" w:color="auto"/>
              <w:bottom w:val="nil"/>
              <w:right w:val="nil"/>
            </w:tcBorders>
          </w:tcPr>
          <w:p w14:paraId="7D491AC8" w14:textId="77777777" w:rsidR="000706CE" w:rsidRPr="001D6081" w:rsidRDefault="000706CE" w:rsidP="00776CE1">
            <w:pPr>
              <w:jc w:val="both"/>
              <w:rPr>
                <w:szCs w:val="22"/>
              </w:rPr>
            </w:pPr>
            <w:r w:rsidRPr="001D6081">
              <w:rPr>
                <w:noProof/>
                <w:szCs w:val="22"/>
              </w:rPr>
              <w:drawing>
                <wp:inline distT="0" distB="0" distL="0" distR="0" wp14:anchorId="048D8D32" wp14:editId="456E6CF6">
                  <wp:extent cx="2181726" cy="550577"/>
                  <wp:effectExtent l="0" t="0" r="9525" b="1905"/>
                  <wp:docPr id="688288693" name="Afbeelding 1"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63333" name="Afbeelding 1" descr="Afbeelding met Lettertype, tekst, Graphics, schermopname&#10;&#10;Door AI gegenereerde inhoud is mogelijk onjuis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9166" cy="565073"/>
                          </a:xfrm>
                          <a:prstGeom prst="rect">
                            <a:avLst/>
                          </a:prstGeom>
                        </pic:spPr>
                      </pic:pic>
                    </a:graphicData>
                  </a:graphic>
                </wp:inline>
              </w:drawing>
            </w:r>
          </w:p>
        </w:tc>
        <w:tc>
          <w:tcPr>
            <w:tcW w:w="4182" w:type="dxa"/>
            <w:tcBorders>
              <w:top w:val="nil"/>
              <w:left w:val="nil"/>
              <w:bottom w:val="nil"/>
              <w:right w:val="single" w:sz="4" w:space="0" w:color="auto"/>
            </w:tcBorders>
          </w:tcPr>
          <w:p w14:paraId="78956F80" w14:textId="77777777" w:rsidR="000706CE" w:rsidRPr="001D6081" w:rsidRDefault="000706CE" w:rsidP="00776CE1">
            <w:pPr>
              <w:jc w:val="both"/>
              <w:rPr>
                <w:szCs w:val="22"/>
              </w:rPr>
            </w:pPr>
            <w:r w:rsidRPr="001D6081">
              <w:rPr>
                <w:noProof/>
                <w:szCs w:val="22"/>
              </w:rPr>
              <w:drawing>
                <wp:inline distT="0" distB="0" distL="0" distR="0" wp14:anchorId="3857033E" wp14:editId="7D242E3F">
                  <wp:extent cx="2518610" cy="535805"/>
                  <wp:effectExtent l="0" t="0" r="0" b="0"/>
                  <wp:docPr id="1580243705" name="Afbeelding 3"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44472" name="Afbeelding 3" descr="Afbeelding met tekst, Lettertype, schermopname&#10;&#10;Door AI gegenereerde inhoud is mogelijk onjuis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6855" cy="546069"/>
                          </a:xfrm>
                          <a:prstGeom prst="rect">
                            <a:avLst/>
                          </a:prstGeom>
                        </pic:spPr>
                      </pic:pic>
                    </a:graphicData>
                  </a:graphic>
                </wp:inline>
              </w:drawing>
            </w:r>
          </w:p>
        </w:tc>
      </w:tr>
      <w:tr w:rsidR="000706CE" w:rsidRPr="001D6081" w14:paraId="2655F348" w14:textId="77777777" w:rsidTr="001C67D1">
        <w:tc>
          <w:tcPr>
            <w:tcW w:w="8296" w:type="dxa"/>
            <w:gridSpan w:val="2"/>
            <w:tcBorders>
              <w:top w:val="nil"/>
              <w:left w:val="single" w:sz="4" w:space="0" w:color="auto"/>
              <w:bottom w:val="nil"/>
              <w:right w:val="single" w:sz="4" w:space="0" w:color="auto"/>
            </w:tcBorders>
          </w:tcPr>
          <w:p w14:paraId="0E3E64C7" w14:textId="77777777" w:rsidR="000706CE" w:rsidRPr="001D6081" w:rsidRDefault="000706CE" w:rsidP="00776CE1">
            <w:pPr>
              <w:jc w:val="both"/>
              <w:rPr>
                <w:rFonts w:cs="Arial"/>
                <w:b/>
                <w:bCs/>
                <w:szCs w:val="22"/>
              </w:rPr>
            </w:pPr>
            <w:r w:rsidRPr="001D6081">
              <w:rPr>
                <w:rFonts w:cs="Arial"/>
                <w:b/>
                <w:bCs/>
                <w:szCs w:val="22"/>
              </w:rPr>
              <w:br/>
              <w:t>Conseil consultatif des personnes en situation de handicap en Communauté française</w:t>
            </w:r>
          </w:p>
          <w:p w14:paraId="0AACE83C" w14:textId="77777777" w:rsidR="000706CE" w:rsidRPr="001D6081" w:rsidRDefault="000706CE" w:rsidP="00776CE1">
            <w:pPr>
              <w:jc w:val="both"/>
              <w:rPr>
                <w:szCs w:val="22"/>
              </w:rPr>
            </w:pPr>
          </w:p>
        </w:tc>
      </w:tr>
      <w:tr w:rsidR="001C67D1" w:rsidRPr="001D6081" w14:paraId="379D5EE9" w14:textId="77777777" w:rsidTr="008D0339">
        <w:tc>
          <w:tcPr>
            <w:tcW w:w="8296" w:type="dxa"/>
            <w:gridSpan w:val="2"/>
            <w:tcBorders>
              <w:top w:val="nil"/>
              <w:left w:val="single" w:sz="4" w:space="0" w:color="auto"/>
              <w:bottom w:val="single" w:sz="4" w:space="0" w:color="auto"/>
              <w:right w:val="single" w:sz="4" w:space="0" w:color="auto"/>
            </w:tcBorders>
          </w:tcPr>
          <w:p w14:paraId="0E21894F" w14:textId="77777777" w:rsidR="001C67D1" w:rsidRPr="001D6081" w:rsidRDefault="001C67D1" w:rsidP="00776CE1">
            <w:pPr>
              <w:jc w:val="both"/>
              <w:rPr>
                <w:rFonts w:cs="Arial"/>
                <w:b/>
                <w:bCs/>
                <w:szCs w:val="22"/>
              </w:rPr>
            </w:pPr>
          </w:p>
        </w:tc>
      </w:tr>
    </w:tbl>
    <w:p w14:paraId="0D21CD40" w14:textId="77777777" w:rsidR="001C67D1" w:rsidRPr="001D6081" w:rsidRDefault="001C67D1" w:rsidP="00496C00">
      <w:pPr>
        <w:spacing w:after="120"/>
        <w:jc w:val="both"/>
        <w:rPr>
          <w:szCs w:val="22"/>
        </w:rPr>
      </w:pPr>
    </w:p>
    <w:p w14:paraId="51920FCC" w14:textId="7538FE21" w:rsidR="00A11B9A" w:rsidRPr="001D6081" w:rsidRDefault="00DA7478" w:rsidP="00496C00">
      <w:pPr>
        <w:spacing w:after="120"/>
        <w:jc w:val="both"/>
        <w:rPr>
          <w:rFonts w:cstheme="minorHAnsi"/>
          <w:b/>
          <w:bCs/>
          <w:szCs w:val="22"/>
          <w:lang w:val="nl-BE"/>
        </w:rPr>
      </w:pPr>
      <w:r w:rsidRPr="001D6081">
        <w:rPr>
          <w:rFonts w:cstheme="minorHAnsi"/>
          <w:b/>
          <w:bCs/>
          <w:szCs w:val="22"/>
          <w:lang w:val="nl-BE"/>
        </w:rPr>
        <w:t>A</w:t>
      </w:r>
      <w:r w:rsidR="00F236A5" w:rsidRPr="001D6081">
        <w:rPr>
          <w:rFonts w:cstheme="minorHAnsi"/>
          <w:b/>
          <w:bCs/>
          <w:szCs w:val="22"/>
          <w:lang w:val="nl-BE"/>
        </w:rPr>
        <w:t>d</w:t>
      </w:r>
      <w:r w:rsidRPr="001D6081">
        <w:rPr>
          <w:rFonts w:cstheme="minorHAnsi"/>
          <w:b/>
          <w:bCs/>
          <w:szCs w:val="22"/>
          <w:lang w:val="nl-BE"/>
        </w:rPr>
        <w:t>vi</w:t>
      </w:r>
      <w:r w:rsidR="00F236A5" w:rsidRPr="001D6081">
        <w:rPr>
          <w:rFonts w:cstheme="minorHAnsi"/>
          <w:b/>
          <w:bCs/>
          <w:szCs w:val="22"/>
          <w:lang w:val="nl-BE"/>
        </w:rPr>
        <w:t>e</w:t>
      </w:r>
      <w:r w:rsidRPr="001D6081">
        <w:rPr>
          <w:rFonts w:cstheme="minorHAnsi"/>
          <w:b/>
          <w:bCs/>
          <w:szCs w:val="22"/>
          <w:lang w:val="nl-BE"/>
        </w:rPr>
        <w:t>s n</w:t>
      </w:r>
      <w:r w:rsidR="00F236A5" w:rsidRPr="001D6081">
        <w:rPr>
          <w:rFonts w:cstheme="minorHAnsi"/>
          <w:b/>
          <w:bCs/>
          <w:szCs w:val="22"/>
          <w:lang w:val="nl-BE"/>
        </w:rPr>
        <w:t>r.</w:t>
      </w:r>
      <w:r w:rsidRPr="001D6081">
        <w:rPr>
          <w:rFonts w:cstheme="minorHAnsi"/>
          <w:b/>
          <w:bCs/>
          <w:szCs w:val="22"/>
          <w:lang w:val="nl-BE"/>
        </w:rPr>
        <w:t xml:space="preserve"> 20</w:t>
      </w:r>
      <w:r w:rsidR="00672A63" w:rsidRPr="001D6081">
        <w:rPr>
          <w:rFonts w:cstheme="minorHAnsi"/>
          <w:b/>
          <w:bCs/>
          <w:szCs w:val="22"/>
          <w:lang w:val="nl-BE"/>
        </w:rPr>
        <w:t>2</w:t>
      </w:r>
      <w:r w:rsidR="00D256C2" w:rsidRPr="001D6081">
        <w:rPr>
          <w:rFonts w:cstheme="minorHAnsi"/>
          <w:b/>
          <w:bCs/>
          <w:szCs w:val="22"/>
          <w:lang w:val="nl-BE"/>
        </w:rPr>
        <w:t>5/</w:t>
      </w:r>
      <w:ins w:id="0" w:author="Magritte Olivier" w:date="2025-09-10T09:19:00Z" w16du:dateUtc="2025-09-10T07:19:00Z">
        <w:r w:rsidR="00D754F9">
          <w:rPr>
            <w:rFonts w:cstheme="minorHAnsi"/>
            <w:b/>
            <w:bCs/>
            <w:szCs w:val="22"/>
            <w:lang w:val="nl-BE"/>
          </w:rPr>
          <w:t>20</w:t>
        </w:r>
      </w:ins>
      <w:r w:rsidR="000706CE" w:rsidRPr="001D6081">
        <w:rPr>
          <w:rFonts w:cstheme="minorHAnsi"/>
          <w:b/>
          <w:bCs/>
          <w:szCs w:val="22"/>
          <w:lang w:val="nl-BE"/>
        </w:rPr>
        <w:t xml:space="preserve"> </w:t>
      </w:r>
      <w:r w:rsidR="00F236A5" w:rsidRPr="001D6081">
        <w:rPr>
          <w:rFonts w:cstheme="minorHAnsi"/>
          <w:b/>
          <w:bCs/>
          <w:szCs w:val="22"/>
          <w:lang w:val="nl-BE"/>
        </w:rPr>
        <w:t xml:space="preserve">van de Nationale Hoge Raad voor Personen met een Handicap (NHRPH) en het Platform van de adviesraden </w:t>
      </w:r>
      <w:r w:rsidR="002C32EF" w:rsidRPr="001D6081">
        <w:rPr>
          <w:rFonts w:cstheme="minorHAnsi"/>
          <w:b/>
          <w:bCs/>
          <w:szCs w:val="22"/>
          <w:lang w:val="nl-BE"/>
        </w:rPr>
        <w:t>H</w:t>
      </w:r>
      <w:r w:rsidR="00F236A5" w:rsidRPr="001D6081">
        <w:rPr>
          <w:rFonts w:cstheme="minorHAnsi"/>
          <w:b/>
          <w:bCs/>
          <w:szCs w:val="22"/>
          <w:lang w:val="nl-BE"/>
        </w:rPr>
        <w:t xml:space="preserve">andicap (hierna “Platform”) over de impact van de federale hervormingen inzake werkgelegenheid voor personen met een handicap. </w:t>
      </w:r>
    </w:p>
    <w:p w14:paraId="31154EE0" w14:textId="34873E43" w:rsidR="001E791A" w:rsidRPr="001D6081" w:rsidRDefault="001E791A" w:rsidP="00496C00">
      <w:pPr>
        <w:jc w:val="both"/>
        <w:rPr>
          <w:rFonts w:cstheme="minorHAnsi"/>
          <w:szCs w:val="22"/>
          <w:lang w:val="nl-BE"/>
        </w:rPr>
      </w:pPr>
      <w:r w:rsidRPr="001D6081">
        <w:rPr>
          <w:rFonts w:cstheme="minorHAnsi"/>
          <w:szCs w:val="22"/>
          <w:lang w:val="nl-BE"/>
        </w:rPr>
        <w:t>A</w:t>
      </w:r>
      <w:r w:rsidR="00F236A5" w:rsidRPr="001D6081">
        <w:rPr>
          <w:rFonts w:cstheme="minorHAnsi"/>
          <w:szCs w:val="22"/>
          <w:lang w:val="nl-BE"/>
        </w:rPr>
        <w:t>d</w:t>
      </w:r>
      <w:r w:rsidRPr="001D6081">
        <w:rPr>
          <w:rFonts w:cstheme="minorHAnsi"/>
          <w:szCs w:val="22"/>
          <w:lang w:val="nl-BE"/>
        </w:rPr>
        <w:t>vi</w:t>
      </w:r>
      <w:r w:rsidR="00F236A5" w:rsidRPr="001D6081">
        <w:rPr>
          <w:rFonts w:cstheme="minorHAnsi"/>
          <w:szCs w:val="22"/>
          <w:lang w:val="nl-BE"/>
        </w:rPr>
        <w:t>e</w:t>
      </w:r>
      <w:r w:rsidRPr="001D6081">
        <w:rPr>
          <w:rFonts w:cstheme="minorHAnsi"/>
          <w:szCs w:val="22"/>
          <w:lang w:val="nl-BE"/>
        </w:rPr>
        <w:t xml:space="preserve">s </w:t>
      </w:r>
      <w:r w:rsidR="00F236A5" w:rsidRPr="001D6081">
        <w:rPr>
          <w:rFonts w:cstheme="minorHAnsi"/>
          <w:szCs w:val="22"/>
          <w:lang w:val="nl-BE"/>
        </w:rPr>
        <w:t>uitgebracht in naam van het Platform en meer bepaald van</w:t>
      </w:r>
      <w:r w:rsidRPr="001D6081">
        <w:rPr>
          <w:rFonts w:cstheme="minorHAnsi"/>
          <w:szCs w:val="22"/>
          <w:lang w:val="nl-BE"/>
        </w:rPr>
        <w:t xml:space="preserve">: </w:t>
      </w:r>
    </w:p>
    <w:p w14:paraId="2C3DCA85" w14:textId="4CF61374" w:rsidR="001E791A" w:rsidRPr="001D6081" w:rsidRDefault="00F236A5" w:rsidP="00496C00">
      <w:pPr>
        <w:pStyle w:val="Paragraphedeliste"/>
        <w:numPr>
          <w:ilvl w:val="0"/>
          <w:numId w:val="2"/>
        </w:numPr>
        <w:jc w:val="both"/>
        <w:rPr>
          <w:rFonts w:cstheme="minorHAnsi"/>
          <w:szCs w:val="22"/>
        </w:rPr>
      </w:pPr>
      <w:del w:id="1" w:author="Parent Eva" w:date="2025-09-03T17:52:00Z" w16du:dateUtc="2025-09-03T15:52:00Z">
        <w:r w:rsidRPr="001D6081" w:rsidDel="005667A1">
          <w:rPr>
            <w:rFonts w:cstheme="minorHAnsi"/>
            <w:szCs w:val="22"/>
          </w:rPr>
          <w:delText xml:space="preserve">de </w:delText>
        </w:r>
      </w:del>
      <w:ins w:id="2" w:author="Parent Eva" w:date="2025-09-03T17:52:00Z" w16du:dateUtc="2025-09-03T15:52:00Z">
        <w:r w:rsidR="005667A1">
          <w:rPr>
            <w:rFonts w:cstheme="minorHAnsi"/>
            <w:szCs w:val="22"/>
          </w:rPr>
          <w:t>D</w:t>
        </w:r>
        <w:r w:rsidR="005667A1" w:rsidRPr="001D6081">
          <w:rPr>
            <w:rFonts w:cstheme="minorHAnsi"/>
            <w:szCs w:val="22"/>
          </w:rPr>
          <w:t xml:space="preserve">e </w:t>
        </w:r>
      </w:ins>
      <w:r w:rsidR="005536BD" w:rsidRPr="001D6081">
        <w:rPr>
          <w:rFonts w:cstheme="minorHAnsi"/>
          <w:szCs w:val="22"/>
        </w:rPr>
        <w:t xml:space="preserve">Conseil </w:t>
      </w:r>
      <w:r w:rsidR="00CB534C" w:rsidRPr="001D6081">
        <w:rPr>
          <w:rFonts w:cstheme="minorHAnsi"/>
          <w:szCs w:val="22"/>
        </w:rPr>
        <w:t>c</w:t>
      </w:r>
      <w:r w:rsidR="005536BD" w:rsidRPr="001D6081">
        <w:rPr>
          <w:rFonts w:cstheme="minorHAnsi"/>
          <w:szCs w:val="22"/>
        </w:rPr>
        <w:t xml:space="preserve">onsultatif </w:t>
      </w:r>
      <w:r w:rsidR="00CB534C" w:rsidRPr="001D6081">
        <w:rPr>
          <w:rFonts w:cstheme="minorHAnsi"/>
          <w:szCs w:val="22"/>
        </w:rPr>
        <w:t>w</w:t>
      </w:r>
      <w:r w:rsidR="005536BD" w:rsidRPr="001D6081">
        <w:rPr>
          <w:rFonts w:cstheme="minorHAnsi"/>
          <w:szCs w:val="22"/>
        </w:rPr>
        <w:t xml:space="preserve">allon des </w:t>
      </w:r>
      <w:r w:rsidR="00CB534C" w:rsidRPr="001D6081">
        <w:rPr>
          <w:rFonts w:cstheme="minorHAnsi"/>
          <w:szCs w:val="22"/>
        </w:rPr>
        <w:t>p</w:t>
      </w:r>
      <w:r w:rsidR="005536BD" w:rsidRPr="001D6081">
        <w:rPr>
          <w:rFonts w:cstheme="minorHAnsi"/>
          <w:szCs w:val="22"/>
        </w:rPr>
        <w:t xml:space="preserve">ersonnes en situation de </w:t>
      </w:r>
      <w:r w:rsidR="00CB534C" w:rsidRPr="001D6081">
        <w:rPr>
          <w:rFonts w:cstheme="minorHAnsi"/>
          <w:szCs w:val="22"/>
        </w:rPr>
        <w:t>h</w:t>
      </w:r>
      <w:r w:rsidR="005536BD" w:rsidRPr="001D6081">
        <w:rPr>
          <w:rFonts w:cstheme="minorHAnsi"/>
          <w:szCs w:val="22"/>
        </w:rPr>
        <w:t>andicap</w:t>
      </w:r>
      <w:r w:rsidR="00B27989" w:rsidRPr="001D6081">
        <w:rPr>
          <w:rFonts w:cstheme="minorHAnsi"/>
          <w:szCs w:val="22"/>
        </w:rPr>
        <w:t xml:space="preserve"> </w:t>
      </w:r>
    </w:p>
    <w:p w14:paraId="36BACC92" w14:textId="7D552995" w:rsidR="005536BD" w:rsidRPr="001D6081" w:rsidRDefault="00F236A5" w:rsidP="00496C00">
      <w:pPr>
        <w:pStyle w:val="Paragraphedeliste"/>
        <w:numPr>
          <w:ilvl w:val="0"/>
          <w:numId w:val="2"/>
        </w:numPr>
        <w:jc w:val="both"/>
        <w:rPr>
          <w:rFonts w:cstheme="minorHAnsi"/>
          <w:szCs w:val="22"/>
          <w:lang w:val="nl-BE"/>
        </w:rPr>
      </w:pPr>
      <w:del w:id="3" w:author="Parent Eva" w:date="2025-09-03T17:52:00Z" w16du:dateUtc="2025-09-03T15:52:00Z">
        <w:r w:rsidRPr="00B12F40" w:rsidDel="005667A1">
          <w:rPr>
            <w:rFonts w:cstheme="minorHAnsi"/>
            <w:szCs w:val="22"/>
            <w:lang w:val="nl-BE"/>
          </w:rPr>
          <w:delText>de</w:delText>
        </w:r>
      </w:del>
      <w:r w:rsidRPr="00B12F40">
        <w:rPr>
          <w:rFonts w:cstheme="minorHAnsi"/>
          <w:szCs w:val="22"/>
          <w:lang w:val="nl-BE"/>
        </w:rPr>
        <w:t xml:space="preserve"> </w:t>
      </w:r>
      <w:r w:rsidR="005536BD" w:rsidRPr="001D6081">
        <w:rPr>
          <w:rFonts w:cstheme="minorHAnsi"/>
          <w:szCs w:val="22"/>
          <w:lang w:val="nl-BE"/>
        </w:rPr>
        <w:t>NOOZO</w:t>
      </w:r>
      <w:r w:rsidR="00432996" w:rsidRPr="001D6081">
        <w:rPr>
          <w:rFonts w:cstheme="minorHAnsi"/>
          <w:szCs w:val="22"/>
          <w:lang w:val="nl-BE"/>
        </w:rPr>
        <w:t xml:space="preserve"> – Vlaamse adviesraad voor en door personen met een handicap</w:t>
      </w:r>
    </w:p>
    <w:p w14:paraId="7ACC38B9" w14:textId="7DB0AB8F" w:rsidR="005536BD" w:rsidRPr="001D6081" w:rsidRDefault="00F236A5" w:rsidP="00496C00">
      <w:pPr>
        <w:pStyle w:val="Paragraphedeliste"/>
        <w:numPr>
          <w:ilvl w:val="0"/>
          <w:numId w:val="2"/>
        </w:numPr>
        <w:jc w:val="both"/>
        <w:rPr>
          <w:rFonts w:cstheme="minorHAnsi"/>
          <w:szCs w:val="22"/>
          <w:lang w:val="nl-BE"/>
        </w:rPr>
      </w:pPr>
      <w:del w:id="4" w:author="Parent Eva" w:date="2025-09-03T17:52:00Z" w16du:dateUtc="2025-09-03T15:52:00Z">
        <w:r w:rsidRPr="001D6081" w:rsidDel="005667A1">
          <w:rPr>
            <w:rFonts w:cstheme="minorHAnsi"/>
            <w:szCs w:val="22"/>
            <w:lang w:val="nl-BE"/>
          </w:rPr>
          <w:delText>d</w:delText>
        </w:r>
      </w:del>
      <w:ins w:id="5" w:author="Parent Eva" w:date="2025-09-03T17:52:00Z" w16du:dateUtc="2025-09-03T15:52:00Z">
        <w:r w:rsidR="005667A1">
          <w:rPr>
            <w:rFonts w:cstheme="minorHAnsi"/>
            <w:szCs w:val="22"/>
            <w:lang w:val="nl-BE"/>
          </w:rPr>
          <w:t>D</w:t>
        </w:r>
      </w:ins>
      <w:r w:rsidRPr="001D6081">
        <w:rPr>
          <w:rFonts w:cstheme="minorHAnsi"/>
          <w:szCs w:val="22"/>
          <w:lang w:val="nl-BE"/>
        </w:rPr>
        <w:t>e Brusselse Raad voor Personen met een Handicap</w:t>
      </w:r>
    </w:p>
    <w:p w14:paraId="71B1D95D" w14:textId="27B11B98" w:rsidR="00AF231F" w:rsidRPr="001D6081" w:rsidRDefault="005667A1" w:rsidP="00496C00">
      <w:pPr>
        <w:pStyle w:val="Paragraphedeliste"/>
        <w:numPr>
          <w:ilvl w:val="0"/>
          <w:numId w:val="2"/>
        </w:numPr>
        <w:jc w:val="both"/>
        <w:rPr>
          <w:rFonts w:cstheme="minorHAnsi"/>
          <w:szCs w:val="22"/>
          <w:lang w:val="nl-BE"/>
        </w:rPr>
      </w:pPr>
      <w:ins w:id="6" w:author="Parent Eva" w:date="2025-09-03T17:52:00Z" w16du:dateUtc="2025-09-03T15:52:00Z">
        <w:r>
          <w:rPr>
            <w:rFonts w:cstheme="minorHAnsi"/>
            <w:szCs w:val="22"/>
            <w:lang w:val="nl-BE"/>
          </w:rPr>
          <w:t>D</w:t>
        </w:r>
      </w:ins>
      <w:del w:id="7" w:author="Parent Eva" w:date="2025-09-03T17:52:00Z" w16du:dateUtc="2025-09-03T15:52:00Z">
        <w:r w:rsidR="00F236A5" w:rsidRPr="001D6081" w:rsidDel="005667A1">
          <w:rPr>
            <w:rFonts w:cstheme="minorHAnsi"/>
            <w:szCs w:val="22"/>
            <w:lang w:val="nl-BE"/>
          </w:rPr>
          <w:delText>d</w:delText>
        </w:r>
      </w:del>
      <w:r w:rsidR="00F236A5" w:rsidRPr="001D6081">
        <w:rPr>
          <w:rFonts w:cstheme="minorHAnsi"/>
          <w:szCs w:val="22"/>
          <w:lang w:val="nl-BE"/>
        </w:rPr>
        <w:t>e Nationale Hoge Raad voor Personen met een Handicap</w:t>
      </w:r>
      <w:r w:rsidR="00AF231F" w:rsidRPr="001D6081">
        <w:rPr>
          <w:rFonts w:cstheme="minorHAnsi"/>
          <w:szCs w:val="22"/>
          <w:lang w:val="nl-BE"/>
        </w:rPr>
        <w:t xml:space="preserve"> </w:t>
      </w:r>
    </w:p>
    <w:p w14:paraId="46A0972C" w14:textId="6E100E96" w:rsidR="00AF231F" w:rsidRPr="001D6081" w:rsidRDefault="005667A1" w:rsidP="00496C00">
      <w:pPr>
        <w:pStyle w:val="Paragraphedeliste"/>
        <w:numPr>
          <w:ilvl w:val="0"/>
          <w:numId w:val="2"/>
        </w:numPr>
        <w:jc w:val="both"/>
        <w:rPr>
          <w:rFonts w:cstheme="minorHAnsi"/>
          <w:szCs w:val="22"/>
        </w:rPr>
      </w:pPr>
      <w:ins w:id="8" w:author="Parent Eva" w:date="2025-09-03T17:53:00Z" w16du:dateUtc="2025-09-03T15:53:00Z">
        <w:r>
          <w:rPr>
            <w:rFonts w:cstheme="minorHAnsi"/>
            <w:szCs w:val="22"/>
          </w:rPr>
          <w:t>D</w:t>
        </w:r>
      </w:ins>
      <w:del w:id="9" w:author="Parent Eva" w:date="2025-09-03T17:53:00Z" w16du:dateUtc="2025-09-03T15:53:00Z">
        <w:r w:rsidR="00F236A5" w:rsidRPr="001D6081" w:rsidDel="005667A1">
          <w:rPr>
            <w:rFonts w:cstheme="minorHAnsi"/>
            <w:szCs w:val="22"/>
          </w:rPr>
          <w:delText>d</w:delText>
        </w:r>
      </w:del>
      <w:r w:rsidR="00F236A5" w:rsidRPr="001D6081">
        <w:rPr>
          <w:rFonts w:cstheme="minorHAnsi"/>
          <w:szCs w:val="22"/>
        </w:rPr>
        <w:t xml:space="preserve">e </w:t>
      </w:r>
      <w:r w:rsidR="00AF231F" w:rsidRPr="001D6081">
        <w:rPr>
          <w:rFonts w:cstheme="minorHAnsi"/>
          <w:szCs w:val="22"/>
        </w:rPr>
        <w:t>Conseil consultatif des personnes en situation de handicap</w:t>
      </w:r>
      <w:r w:rsidR="00090E69" w:rsidRPr="001D6081">
        <w:rPr>
          <w:rFonts w:cstheme="minorHAnsi"/>
          <w:szCs w:val="22"/>
        </w:rPr>
        <w:t xml:space="preserve"> </w:t>
      </w:r>
      <w:r w:rsidR="003D2C09" w:rsidRPr="001D6081">
        <w:rPr>
          <w:rFonts w:cstheme="minorHAnsi"/>
          <w:szCs w:val="22"/>
        </w:rPr>
        <w:t>en</w:t>
      </w:r>
      <w:r w:rsidR="00090E69" w:rsidRPr="001D6081">
        <w:rPr>
          <w:rFonts w:cstheme="minorHAnsi"/>
          <w:szCs w:val="22"/>
        </w:rPr>
        <w:t xml:space="preserve"> Communauté française</w:t>
      </w:r>
    </w:p>
    <w:p w14:paraId="5DEDEFFC" w14:textId="0BF3999F" w:rsidR="00AF231F" w:rsidRPr="001D6081" w:rsidRDefault="00F236A5" w:rsidP="00496C00">
      <w:pPr>
        <w:pStyle w:val="Paragraphedeliste"/>
        <w:numPr>
          <w:ilvl w:val="0"/>
          <w:numId w:val="2"/>
        </w:numPr>
        <w:jc w:val="both"/>
        <w:rPr>
          <w:rFonts w:cstheme="minorHAnsi"/>
          <w:szCs w:val="22"/>
          <w:lang w:val="de-DE"/>
        </w:rPr>
      </w:pPr>
      <w:del w:id="10" w:author="Parent Eva" w:date="2025-09-03T17:51:00Z" w16du:dateUtc="2025-09-03T15:51:00Z">
        <w:r w:rsidRPr="001D6081" w:rsidDel="005667A1">
          <w:rPr>
            <w:rFonts w:cstheme="minorHAnsi"/>
            <w:szCs w:val="22"/>
            <w:lang w:val="de-DE"/>
          </w:rPr>
          <w:delText xml:space="preserve">de </w:delText>
        </w:r>
      </w:del>
      <w:ins w:id="11" w:author="Parent Eva" w:date="2025-09-03T17:51:00Z" w16du:dateUtc="2025-09-03T15:51:00Z">
        <w:r w:rsidR="005667A1">
          <w:rPr>
            <w:rFonts w:cstheme="minorHAnsi"/>
            <w:szCs w:val="22"/>
            <w:lang w:val="de-DE"/>
          </w:rPr>
          <w:t>Der</w:t>
        </w:r>
        <w:r w:rsidR="005667A1" w:rsidRPr="001D6081">
          <w:rPr>
            <w:rFonts w:cstheme="minorHAnsi"/>
            <w:szCs w:val="22"/>
            <w:lang w:val="de-DE"/>
          </w:rPr>
          <w:t xml:space="preserve"> </w:t>
        </w:r>
      </w:ins>
      <w:r w:rsidR="00090E69" w:rsidRPr="001D6081">
        <w:rPr>
          <w:rFonts w:cstheme="minorHAnsi"/>
          <w:szCs w:val="22"/>
          <w:lang w:val="de-DE"/>
        </w:rPr>
        <w:t xml:space="preserve">Beirat für Menschen mit Beeinträchtigung </w:t>
      </w:r>
      <w:r w:rsidR="003D2C09" w:rsidRPr="001D6081">
        <w:rPr>
          <w:rFonts w:cstheme="minorHAnsi"/>
          <w:szCs w:val="22"/>
          <w:lang w:val="de-DE"/>
        </w:rPr>
        <w:t>–</w:t>
      </w:r>
      <w:r w:rsidR="00090E69" w:rsidRPr="001D6081">
        <w:rPr>
          <w:rFonts w:cstheme="minorHAnsi"/>
          <w:szCs w:val="22"/>
          <w:lang w:val="de-DE"/>
        </w:rPr>
        <w:t xml:space="preserve"> </w:t>
      </w:r>
      <w:proofErr w:type="spellStart"/>
      <w:r w:rsidR="003D2C09" w:rsidRPr="001D6081">
        <w:rPr>
          <w:rFonts w:cstheme="minorHAnsi"/>
          <w:szCs w:val="22"/>
          <w:lang w:val="de-DE"/>
        </w:rPr>
        <w:t>Duitstalige</w:t>
      </w:r>
      <w:proofErr w:type="spellEnd"/>
      <w:r w:rsidR="003D2C09" w:rsidRPr="001D6081">
        <w:rPr>
          <w:rFonts w:cstheme="minorHAnsi"/>
          <w:szCs w:val="22"/>
          <w:lang w:val="de-DE"/>
        </w:rPr>
        <w:t xml:space="preserve"> </w:t>
      </w:r>
      <w:proofErr w:type="spellStart"/>
      <w:r w:rsidR="003D2C09" w:rsidRPr="001D6081">
        <w:rPr>
          <w:rFonts w:cstheme="minorHAnsi"/>
          <w:szCs w:val="22"/>
          <w:lang w:val="de-DE"/>
        </w:rPr>
        <w:t>Gemeenschap</w:t>
      </w:r>
      <w:proofErr w:type="spellEnd"/>
    </w:p>
    <w:p w14:paraId="4A5A6742" w14:textId="3A26FB4A" w:rsidR="00AF231F" w:rsidRPr="001D6081" w:rsidRDefault="005667A1" w:rsidP="00496C00">
      <w:pPr>
        <w:pStyle w:val="Paragraphedeliste"/>
        <w:numPr>
          <w:ilvl w:val="0"/>
          <w:numId w:val="2"/>
        </w:numPr>
        <w:jc w:val="both"/>
        <w:rPr>
          <w:rFonts w:cstheme="minorHAnsi"/>
          <w:szCs w:val="22"/>
        </w:rPr>
      </w:pPr>
      <w:ins w:id="12" w:author="Parent Eva" w:date="2025-09-03T17:53:00Z" w16du:dateUtc="2025-09-03T15:53:00Z">
        <w:r>
          <w:rPr>
            <w:rFonts w:cstheme="minorHAnsi"/>
            <w:szCs w:val="22"/>
          </w:rPr>
          <w:t>H</w:t>
        </w:r>
      </w:ins>
      <w:del w:id="13" w:author="Parent Eva" w:date="2025-09-03T17:53:00Z" w16du:dateUtc="2025-09-03T15:53:00Z">
        <w:r w:rsidR="003D2C09" w:rsidRPr="001D6081" w:rsidDel="005667A1">
          <w:rPr>
            <w:rFonts w:cstheme="minorHAnsi"/>
            <w:szCs w:val="22"/>
          </w:rPr>
          <w:delText>h</w:delText>
        </w:r>
      </w:del>
      <w:r w:rsidR="003D2C09" w:rsidRPr="001D6081">
        <w:rPr>
          <w:rFonts w:cstheme="minorHAnsi"/>
          <w:szCs w:val="22"/>
        </w:rPr>
        <w:t xml:space="preserve">et </w:t>
      </w:r>
      <w:r w:rsidR="00AF231F" w:rsidRPr="001D6081">
        <w:rPr>
          <w:rFonts w:cstheme="minorHAnsi"/>
          <w:szCs w:val="22"/>
        </w:rPr>
        <w:t xml:space="preserve">Belgian Disability Forum </w:t>
      </w:r>
    </w:p>
    <w:p w14:paraId="50296A42" w14:textId="71890ACD" w:rsidR="00A83CDC" w:rsidRPr="001D6081" w:rsidRDefault="00432996" w:rsidP="00896C4C">
      <w:pPr>
        <w:pStyle w:val="Paragraphedeliste"/>
        <w:jc w:val="both"/>
        <w:rPr>
          <w:rFonts w:cstheme="minorHAnsi"/>
          <w:szCs w:val="22"/>
        </w:rPr>
      </w:pPr>
      <w:r w:rsidRPr="001D6081">
        <w:rPr>
          <w:rFonts w:cstheme="minorHAnsi"/>
          <w:szCs w:val="22"/>
        </w:rPr>
        <w:t xml:space="preserve"> </w:t>
      </w:r>
    </w:p>
    <w:p w14:paraId="5FDE5026" w14:textId="1FE9074B" w:rsidR="00A8661A" w:rsidRPr="001D6081" w:rsidRDefault="00A8661A" w:rsidP="00776CE1">
      <w:pPr>
        <w:pStyle w:val="Paragraphedeliste"/>
        <w:numPr>
          <w:ilvl w:val="0"/>
          <w:numId w:val="13"/>
        </w:numPr>
        <w:jc w:val="both"/>
        <w:outlineLvl w:val="0"/>
        <w:rPr>
          <w:rFonts w:cstheme="minorHAnsi"/>
          <w:b/>
          <w:szCs w:val="22"/>
          <w:u w:val="single"/>
        </w:rPr>
      </w:pPr>
      <w:r w:rsidRPr="001D6081">
        <w:rPr>
          <w:rFonts w:cstheme="minorHAnsi"/>
          <w:b/>
          <w:szCs w:val="22"/>
          <w:u w:val="single"/>
        </w:rPr>
        <w:t>A</w:t>
      </w:r>
      <w:r w:rsidR="003D2C09" w:rsidRPr="001D6081">
        <w:rPr>
          <w:rFonts w:cstheme="minorHAnsi"/>
          <w:b/>
          <w:szCs w:val="22"/>
          <w:u w:val="single"/>
        </w:rPr>
        <w:t>D</w:t>
      </w:r>
      <w:r w:rsidRPr="001D6081">
        <w:rPr>
          <w:rFonts w:cstheme="minorHAnsi"/>
          <w:b/>
          <w:szCs w:val="22"/>
          <w:u w:val="single"/>
        </w:rPr>
        <w:t>VI</w:t>
      </w:r>
      <w:r w:rsidR="003D2C09" w:rsidRPr="001D6081">
        <w:rPr>
          <w:rFonts w:cstheme="minorHAnsi"/>
          <w:b/>
          <w:szCs w:val="22"/>
          <w:u w:val="single"/>
        </w:rPr>
        <w:t>E</w:t>
      </w:r>
      <w:r w:rsidRPr="001D6081">
        <w:rPr>
          <w:rFonts w:cstheme="minorHAnsi"/>
          <w:b/>
          <w:szCs w:val="22"/>
          <w:u w:val="single"/>
        </w:rPr>
        <w:t>S</w:t>
      </w:r>
      <w:r w:rsidR="004B2938" w:rsidRPr="001D6081">
        <w:rPr>
          <w:rFonts w:cstheme="minorHAnsi"/>
          <w:b/>
          <w:szCs w:val="22"/>
          <w:u w:val="single"/>
        </w:rPr>
        <w:t xml:space="preserve"> </w:t>
      </w:r>
    </w:p>
    <w:p w14:paraId="6EB5AA67" w14:textId="77777777" w:rsidR="00A8661A" w:rsidRPr="001D6081" w:rsidRDefault="00A8661A" w:rsidP="00496C00">
      <w:pPr>
        <w:jc w:val="both"/>
        <w:rPr>
          <w:rFonts w:cstheme="minorHAnsi"/>
          <w:b/>
          <w:szCs w:val="22"/>
          <w:u w:val="single"/>
        </w:rPr>
      </w:pPr>
    </w:p>
    <w:p w14:paraId="050FD593" w14:textId="2F10EC42" w:rsidR="003D2C09" w:rsidRPr="001D6081" w:rsidRDefault="003D2C09" w:rsidP="003D2C09">
      <w:pPr>
        <w:numPr>
          <w:ilvl w:val="1"/>
          <w:numId w:val="1"/>
        </w:numPr>
        <w:jc w:val="both"/>
        <w:outlineLvl w:val="1"/>
        <w:rPr>
          <w:rFonts w:cstheme="minorHAnsi"/>
          <w:szCs w:val="22"/>
          <w:lang w:val="nl-BE"/>
        </w:rPr>
      </w:pPr>
      <w:r w:rsidRPr="001D6081">
        <w:rPr>
          <w:rFonts w:cstheme="minorHAnsi"/>
          <w:szCs w:val="22"/>
          <w:lang w:val="nl-BE"/>
        </w:rPr>
        <w:t>Voor</w:t>
      </w:r>
      <w:r w:rsidR="00243CA0" w:rsidRPr="001D6081">
        <w:rPr>
          <w:rFonts w:cstheme="minorHAnsi"/>
          <w:szCs w:val="22"/>
          <w:lang w:val="nl-BE"/>
        </w:rPr>
        <w:t xml:space="preserve"> </w:t>
      </w:r>
      <w:r w:rsidRPr="001D6081">
        <w:rPr>
          <w:rFonts w:cstheme="minorHAnsi"/>
          <w:szCs w:val="22"/>
          <w:lang w:val="nl-BE"/>
        </w:rPr>
        <w:t xml:space="preserve">nuttig gevolg, </w:t>
      </w:r>
      <w:r w:rsidR="00BB7A81" w:rsidRPr="001D6081">
        <w:rPr>
          <w:rFonts w:cstheme="minorHAnsi"/>
          <w:szCs w:val="22"/>
          <w:lang w:val="nl-BE"/>
        </w:rPr>
        <w:t>aan</w:t>
      </w:r>
      <w:r w:rsidR="00243CA0" w:rsidRPr="001D6081">
        <w:rPr>
          <w:rFonts w:cstheme="minorHAnsi"/>
          <w:szCs w:val="22"/>
          <w:lang w:val="nl-BE"/>
        </w:rPr>
        <w:t xml:space="preserve"> </w:t>
      </w:r>
      <w:r w:rsidRPr="001D6081">
        <w:rPr>
          <w:rFonts w:cstheme="minorHAnsi"/>
          <w:szCs w:val="22"/>
          <w:lang w:val="nl-BE"/>
        </w:rPr>
        <w:t xml:space="preserve">de heer David Clarinval, </w:t>
      </w:r>
      <w:r w:rsidR="00243CA0" w:rsidRPr="001D6081">
        <w:rPr>
          <w:rFonts w:cstheme="minorHAnsi"/>
          <w:szCs w:val="22"/>
          <w:lang w:val="nl-BE"/>
        </w:rPr>
        <w:t>V</w:t>
      </w:r>
      <w:r w:rsidRPr="001D6081">
        <w:rPr>
          <w:rFonts w:cstheme="minorHAnsi"/>
          <w:szCs w:val="22"/>
          <w:lang w:val="nl-BE"/>
        </w:rPr>
        <w:t xml:space="preserve">icepremier en </w:t>
      </w:r>
      <w:r w:rsidR="00243CA0" w:rsidRPr="001D6081">
        <w:rPr>
          <w:rFonts w:cstheme="minorHAnsi"/>
          <w:szCs w:val="22"/>
          <w:lang w:val="nl-BE"/>
        </w:rPr>
        <w:t>M</w:t>
      </w:r>
      <w:r w:rsidRPr="001D6081">
        <w:rPr>
          <w:rFonts w:cstheme="minorHAnsi"/>
          <w:szCs w:val="22"/>
          <w:lang w:val="nl-BE"/>
        </w:rPr>
        <w:t>inister van Werk, Economie en Landbouw</w:t>
      </w:r>
    </w:p>
    <w:p w14:paraId="4B810A0B" w14:textId="309D56BB" w:rsidR="003D2C09" w:rsidRPr="001D6081" w:rsidRDefault="00243CA0" w:rsidP="003D2C09">
      <w:pPr>
        <w:numPr>
          <w:ilvl w:val="1"/>
          <w:numId w:val="1"/>
        </w:numPr>
        <w:jc w:val="both"/>
        <w:outlineLvl w:val="1"/>
        <w:rPr>
          <w:rFonts w:cstheme="minorHAnsi"/>
          <w:szCs w:val="22"/>
          <w:lang w:val="nl-BE"/>
        </w:rPr>
      </w:pPr>
      <w:r w:rsidRPr="001D6081">
        <w:rPr>
          <w:rFonts w:cstheme="minorHAnsi"/>
          <w:szCs w:val="22"/>
          <w:lang w:val="nl-BE"/>
        </w:rPr>
        <w:lastRenderedPageBreak/>
        <w:t xml:space="preserve">Voor nuttig gevolg, </w:t>
      </w:r>
      <w:r w:rsidR="00BB7A81" w:rsidRPr="001D6081">
        <w:rPr>
          <w:rFonts w:cstheme="minorHAnsi"/>
          <w:szCs w:val="22"/>
          <w:lang w:val="nl-BE"/>
        </w:rPr>
        <w:t>aan</w:t>
      </w:r>
      <w:r w:rsidRPr="001D6081">
        <w:rPr>
          <w:rFonts w:cstheme="minorHAnsi"/>
          <w:szCs w:val="22"/>
          <w:lang w:val="nl-BE"/>
        </w:rPr>
        <w:t xml:space="preserve"> </w:t>
      </w:r>
      <w:r w:rsidR="003D2C09" w:rsidRPr="001D6081">
        <w:rPr>
          <w:rFonts w:cstheme="minorHAnsi"/>
          <w:szCs w:val="22"/>
          <w:lang w:val="nl-BE"/>
        </w:rPr>
        <w:t xml:space="preserve">de heer Rob </w:t>
      </w:r>
      <w:proofErr w:type="spellStart"/>
      <w:r w:rsidR="003D2C09" w:rsidRPr="001D6081">
        <w:rPr>
          <w:rFonts w:cstheme="minorHAnsi"/>
          <w:szCs w:val="22"/>
          <w:lang w:val="nl-BE"/>
        </w:rPr>
        <w:t>Beenders</w:t>
      </w:r>
      <w:proofErr w:type="spellEnd"/>
      <w:r w:rsidR="003D2C09" w:rsidRPr="001D6081">
        <w:rPr>
          <w:rFonts w:cstheme="minorHAnsi"/>
          <w:szCs w:val="22"/>
          <w:lang w:val="nl-BE"/>
        </w:rPr>
        <w:t xml:space="preserve">, </w:t>
      </w:r>
      <w:r w:rsidRPr="001D6081">
        <w:rPr>
          <w:rFonts w:cstheme="minorHAnsi"/>
          <w:szCs w:val="22"/>
          <w:lang w:val="nl-BE"/>
        </w:rPr>
        <w:t>M</w:t>
      </w:r>
      <w:r w:rsidR="003D2C09" w:rsidRPr="001D6081">
        <w:rPr>
          <w:rFonts w:cstheme="minorHAnsi"/>
          <w:szCs w:val="22"/>
          <w:lang w:val="nl-BE"/>
        </w:rPr>
        <w:t>inister van Consumentenbescherming, Bestrijding van Sociale Fraude, Personen met een Handicap en Gelijke Kansen</w:t>
      </w:r>
    </w:p>
    <w:p w14:paraId="306B3731" w14:textId="08459B0D" w:rsidR="003D2C09" w:rsidRPr="001D6081" w:rsidRDefault="00243CA0" w:rsidP="003D2C09">
      <w:pPr>
        <w:numPr>
          <w:ilvl w:val="1"/>
          <w:numId w:val="1"/>
        </w:numPr>
        <w:jc w:val="both"/>
        <w:outlineLvl w:val="1"/>
        <w:rPr>
          <w:rFonts w:cstheme="minorHAnsi"/>
          <w:szCs w:val="22"/>
          <w:lang w:val="nl-BE"/>
        </w:rPr>
      </w:pPr>
      <w:r w:rsidRPr="001D6081">
        <w:rPr>
          <w:rFonts w:cstheme="minorHAnsi"/>
          <w:szCs w:val="22"/>
          <w:lang w:val="nl-BE"/>
        </w:rPr>
        <w:t xml:space="preserve">Voor nuttig gevolg, </w:t>
      </w:r>
      <w:r w:rsidR="00BB7A81" w:rsidRPr="001D6081">
        <w:rPr>
          <w:rFonts w:cstheme="minorHAnsi"/>
          <w:szCs w:val="22"/>
          <w:lang w:val="nl-BE"/>
        </w:rPr>
        <w:t>aan</w:t>
      </w:r>
      <w:r w:rsidRPr="001D6081">
        <w:rPr>
          <w:rFonts w:cstheme="minorHAnsi"/>
          <w:szCs w:val="22"/>
          <w:lang w:val="nl-BE"/>
        </w:rPr>
        <w:t xml:space="preserve"> </w:t>
      </w:r>
      <w:r w:rsidR="003D2C09" w:rsidRPr="001D6081">
        <w:rPr>
          <w:rFonts w:cstheme="minorHAnsi"/>
          <w:szCs w:val="22"/>
          <w:lang w:val="nl-BE"/>
        </w:rPr>
        <w:t xml:space="preserve">de ministers bevoegd voor personen met een handicap </w:t>
      </w:r>
      <w:r w:rsidR="00896C4C" w:rsidRPr="001D6081">
        <w:rPr>
          <w:rFonts w:cstheme="minorHAnsi"/>
          <w:szCs w:val="22"/>
          <w:lang w:val="nl-BE"/>
        </w:rPr>
        <w:t>va</w:t>
      </w:r>
      <w:r w:rsidR="003D2C09" w:rsidRPr="001D6081">
        <w:rPr>
          <w:rFonts w:cstheme="minorHAnsi"/>
          <w:szCs w:val="22"/>
          <w:lang w:val="nl-BE"/>
        </w:rPr>
        <w:t xml:space="preserve">n de </w:t>
      </w:r>
      <w:r w:rsidRPr="001D6081">
        <w:rPr>
          <w:rFonts w:cstheme="minorHAnsi"/>
          <w:szCs w:val="22"/>
          <w:lang w:val="nl-BE"/>
        </w:rPr>
        <w:t>gefedereerde entiteiten</w:t>
      </w:r>
    </w:p>
    <w:p w14:paraId="1C311B8F" w14:textId="5142AB41" w:rsidR="003D2C09" w:rsidRPr="001D6081" w:rsidRDefault="003D2C09" w:rsidP="003D2C09">
      <w:pPr>
        <w:numPr>
          <w:ilvl w:val="1"/>
          <w:numId w:val="1"/>
        </w:numPr>
        <w:jc w:val="both"/>
        <w:outlineLvl w:val="1"/>
        <w:rPr>
          <w:rFonts w:cstheme="minorHAnsi"/>
          <w:szCs w:val="22"/>
          <w:lang w:val="nl-BE"/>
        </w:rPr>
      </w:pPr>
      <w:r w:rsidRPr="001D6081">
        <w:rPr>
          <w:rFonts w:cstheme="minorHAnsi"/>
          <w:szCs w:val="22"/>
          <w:lang w:val="nl-BE"/>
        </w:rPr>
        <w:t>Ter informatie</w:t>
      </w:r>
      <w:r w:rsidR="00243CA0" w:rsidRPr="001D6081">
        <w:rPr>
          <w:rFonts w:cstheme="minorHAnsi"/>
          <w:szCs w:val="22"/>
          <w:lang w:val="nl-BE"/>
        </w:rPr>
        <w:t>,</w:t>
      </w:r>
      <w:r w:rsidRPr="001D6081">
        <w:rPr>
          <w:rFonts w:cstheme="minorHAnsi"/>
          <w:szCs w:val="22"/>
          <w:lang w:val="nl-BE"/>
        </w:rPr>
        <w:t xml:space="preserve"> aan de heer Bart De Wever, </w:t>
      </w:r>
      <w:r w:rsidR="00243CA0" w:rsidRPr="001D6081">
        <w:rPr>
          <w:rFonts w:cstheme="minorHAnsi"/>
          <w:szCs w:val="22"/>
          <w:lang w:val="nl-BE"/>
        </w:rPr>
        <w:t>E</w:t>
      </w:r>
      <w:r w:rsidRPr="001D6081">
        <w:rPr>
          <w:rFonts w:cstheme="minorHAnsi"/>
          <w:szCs w:val="22"/>
          <w:lang w:val="nl-BE"/>
        </w:rPr>
        <w:t xml:space="preserve">erste </w:t>
      </w:r>
      <w:r w:rsidR="00243CA0" w:rsidRPr="001D6081">
        <w:rPr>
          <w:rFonts w:cstheme="minorHAnsi"/>
          <w:szCs w:val="22"/>
          <w:lang w:val="nl-BE"/>
        </w:rPr>
        <w:t>M</w:t>
      </w:r>
      <w:r w:rsidRPr="001D6081">
        <w:rPr>
          <w:rFonts w:cstheme="minorHAnsi"/>
          <w:szCs w:val="22"/>
          <w:lang w:val="nl-BE"/>
        </w:rPr>
        <w:t>inister</w:t>
      </w:r>
    </w:p>
    <w:p w14:paraId="22FAFEBD" w14:textId="05B0B914" w:rsidR="003D2C09" w:rsidRPr="001D6081" w:rsidRDefault="003D2C09" w:rsidP="003D2C09">
      <w:pPr>
        <w:numPr>
          <w:ilvl w:val="1"/>
          <w:numId w:val="1"/>
        </w:numPr>
        <w:jc w:val="both"/>
        <w:outlineLvl w:val="1"/>
        <w:rPr>
          <w:rFonts w:cstheme="minorHAnsi"/>
          <w:szCs w:val="22"/>
        </w:rPr>
      </w:pPr>
      <w:r w:rsidRPr="001D6081">
        <w:rPr>
          <w:rFonts w:cstheme="minorHAnsi"/>
          <w:szCs w:val="22"/>
        </w:rPr>
        <w:t xml:space="preserve">Ter </w:t>
      </w:r>
      <w:proofErr w:type="spellStart"/>
      <w:r w:rsidRPr="001D6081">
        <w:rPr>
          <w:rFonts w:cstheme="minorHAnsi"/>
          <w:szCs w:val="22"/>
        </w:rPr>
        <w:t>informatie</w:t>
      </w:r>
      <w:proofErr w:type="spellEnd"/>
      <w:r w:rsidR="00243CA0" w:rsidRPr="001D6081">
        <w:rPr>
          <w:rFonts w:cstheme="minorHAnsi"/>
          <w:szCs w:val="22"/>
        </w:rPr>
        <w:t>,</w:t>
      </w:r>
      <w:r w:rsidRPr="001D6081">
        <w:rPr>
          <w:rFonts w:cstheme="minorHAnsi"/>
          <w:szCs w:val="22"/>
        </w:rPr>
        <w:t xml:space="preserve"> </w:t>
      </w:r>
      <w:proofErr w:type="spellStart"/>
      <w:r w:rsidRPr="001D6081">
        <w:rPr>
          <w:rFonts w:cstheme="minorHAnsi"/>
          <w:szCs w:val="22"/>
        </w:rPr>
        <w:t>aan</w:t>
      </w:r>
      <w:proofErr w:type="spellEnd"/>
      <w:r w:rsidRPr="001D6081">
        <w:rPr>
          <w:rFonts w:cstheme="minorHAnsi"/>
          <w:szCs w:val="22"/>
        </w:rPr>
        <w:t xml:space="preserve"> </w:t>
      </w:r>
      <w:proofErr w:type="spellStart"/>
      <w:r w:rsidRPr="001D6081">
        <w:rPr>
          <w:rFonts w:cstheme="minorHAnsi"/>
          <w:szCs w:val="22"/>
        </w:rPr>
        <w:t>Unia</w:t>
      </w:r>
      <w:proofErr w:type="spellEnd"/>
    </w:p>
    <w:p w14:paraId="41FA2873" w14:textId="136B0E84" w:rsidR="003D2C09" w:rsidRPr="001D6081" w:rsidRDefault="003D2C09" w:rsidP="003D2C09">
      <w:pPr>
        <w:numPr>
          <w:ilvl w:val="1"/>
          <w:numId w:val="1"/>
        </w:numPr>
        <w:jc w:val="both"/>
        <w:outlineLvl w:val="1"/>
        <w:rPr>
          <w:rFonts w:cstheme="minorHAnsi"/>
          <w:szCs w:val="22"/>
          <w:lang w:val="nl-BE"/>
        </w:rPr>
      </w:pPr>
      <w:r w:rsidRPr="001D6081">
        <w:rPr>
          <w:rFonts w:cstheme="minorHAnsi"/>
          <w:szCs w:val="22"/>
          <w:lang w:val="nl-BE"/>
        </w:rPr>
        <w:t>Ter informatie</w:t>
      </w:r>
      <w:r w:rsidR="00243CA0" w:rsidRPr="001D6081">
        <w:rPr>
          <w:rFonts w:cstheme="minorHAnsi"/>
          <w:szCs w:val="22"/>
          <w:lang w:val="nl-BE"/>
        </w:rPr>
        <w:t>,</w:t>
      </w:r>
      <w:r w:rsidRPr="001D6081">
        <w:rPr>
          <w:rFonts w:cstheme="minorHAnsi"/>
          <w:szCs w:val="22"/>
          <w:lang w:val="nl-BE"/>
        </w:rPr>
        <w:t xml:space="preserve"> aan de federale </w:t>
      </w:r>
      <w:r w:rsidR="00243CA0" w:rsidRPr="001D6081">
        <w:rPr>
          <w:rFonts w:cstheme="minorHAnsi"/>
          <w:szCs w:val="22"/>
          <w:lang w:val="nl-BE"/>
        </w:rPr>
        <w:t>bemiddelaar</w:t>
      </w:r>
    </w:p>
    <w:p w14:paraId="118B5598" w14:textId="61AFE9C5" w:rsidR="000706CE" w:rsidRPr="001D6081" w:rsidRDefault="003777D9" w:rsidP="00533D04">
      <w:pPr>
        <w:pStyle w:val="Titre1"/>
        <w:rPr>
          <w:rFonts w:ascii="Verdana" w:hAnsi="Verdana" w:cstheme="minorHAnsi"/>
          <w:sz w:val="22"/>
          <w:szCs w:val="22"/>
        </w:rPr>
      </w:pPr>
      <w:r w:rsidRPr="001D6081">
        <w:rPr>
          <w:rFonts w:ascii="Verdana" w:hAnsi="Verdana" w:cstheme="minorHAnsi"/>
          <w:sz w:val="22"/>
          <w:szCs w:val="22"/>
        </w:rPr>
        <w:t>Analyse</w:t>
      </w:r>
    </w:p>
    <w:p w14:paraId="295F7360" w14:textId="74529156" w:rsidR="000706CE" w:rsidRPr="001D6081" w:rsidRDefault="000706CE" w:rsidP="00776CE1">
      <w:pPr>
        <w:pStyle w:val="Titre2"/>
        <w:numPr>
          <w:ilvl w:val="1"/>
          <w:numId w:val="13"/>
        </w:numPr>
        <w:rPr>
          <w:rFonts w:ascii="Verdana" w:hAnsi="Verdana" w:cstheme="minorHAnsi"/>
          <w:sz w:val="22"/>
          <w:szCs w:val="22"/>
        </w:rPr>
      </w:pPr>
      <w:proofErr w:type="spellStart"/>
      <w:r w:rsidRPr="001D6081">
        <w:rPr>
          <w:rFonts w:ascii="Verdana" w:hAnsi="Verdana" w:cstheme="minorHAnsi"/>
          <w:sz w:val="22"/>
          <w:szCs w:val="22"/>
        </w:rPr>
        <w:t>Context</w:t>
      </w:r>
      <w:proofErr w:type="spellEnd"/>
      <w:r w:rsidRPr="001D6081">
        <w:rPr>
          <w:rFonts w:ascii="Verdana" w:hAnsi="Verdana" w:cstheme="minorHAnsi"/>
          <w:sz w:val="22"/>
          <w:szCs w:val="22"/>
        </w:rPr>
        <w:t xml:space="preserve"> </w:t>
      </w:r>
      <w:r w:rsidR="00243CA0" w:rsidRPr="001D6081">
        <w:rPr>
          <w:rFonts w:ascii="Verdana" w:hAnsi="Verdana" w:cstheme="minorHAnsi"/>
          <w:sz w:val="22"/>
          <w:szCs w:val="22"/>
        </w:rPr>
        <w:t xml:space="preserve">van de </w:t>
      </w:r>
      <w:proofErr w:type="spellStart"/>
      <w:r w:rsidR="00243CA0" w:rsidRPr="001D6081">
        <w:rPr>
          <w:rFonts w:ascii="Verdana" w:hAnsi="Verdana" w:cstheme="minorHAnsi"/>
          <w:sz w:val="22"/>
          <w:szCs w:val="22"/>
        </w:rPr>
        <w:t>hervorming</w:t>
      </w:r>
      <w:proofErr w:type="spellEnd"/>
    </w:p>
    <w:p w14:paraId="1BFD6D1B" w14:textId="0AE9E597" w:rsidR="00243CA0" w:rsidRPr="001D6081" w:rsidRDefault="00243CA0" w:rsidP="00243CA0">
      <w:pPr>
        <w:spacing w:after="120" w:line="276" w:lineRule="auto"/>
        <w:jc w:val="both"/>
        <w:rPr>
          <w:rFonts w:cstheme="minorHAnsi"/>
          <w:szCs w:val="22"/>
          <w:lang w:val="nl-BE"/>
        </w:rPr>
      </w:pPr>
      <w:r w:rsidRPr="001D6081">
        <w:rPr>
          <w:rFonts w:cstheme="minorHAnsi"/>
          <w:szCs w:val="22"/>
          <w:lang w:val="nl-BE"/>
        </w:rPr>
        <w:t xml:space="preserve">Op 18 juli 2025 heeft de Kamer een ontwerp van programmawet aangenomen tot hervorming van de </w:t>
      </w:r>
      <w:r w:rsidRPr="001D6081">
        <w:rPr>
          <w:rFonts w:cstheme="minorHAnsi"/>
          <w:b/>
          <w:bCs/>
          <w:szCs w:val="22"/>
          <w:lang w:val="nl-BE"/>
        </w:rPr>
        <w:t>regelgeving inzake werkloosheidsuitkeringen.</w:t>
      </w:r>
      <w:r w:rsidRPr="001D6081">
        <w:rPr>
          <w:rFonts w:cstheme="minorHAnsi"/>
          <w:szCs w:val="22"/>
          <w:lang w:val="nl-BE"/>
        </w:rPr>
        <w:t xml:space="preserve"> D</w:t>
      </w:r>
      <w:r w:rsidR="00531C1F" w:rsidRPr="001D6081">
        <w:rPr>
          <w:rFonts w:cstheme="minorHAnsi"/>
          <w:szCs w:val="22"/>
          <w:lang w:val="nl-BE"/>
        </w:rPr>
        <w:t>it ontwerp</w:t>
      </w:r>
      <w:r w:rsidRPr="001D6081">
        <w:rPr>
          <w:rFonts w:cstheme="minorHAnsi"/>
          <w:szCs w:val="22"/>
          <w:lang w:val="nl-BE"/>
        </w:rPr>
        <w:t xml:space="preserve"> werd op 29 juli 2025 in het Belgisch Staatsblad bekendgemaakt. Deze maatregel, die voortvloeit uit het regeerakkoord van de federale regering van 31 januari 2025, treedt in werking op 1 januari 2026. Het </w:t>
      </w:r>
      <w:r w:rsidR="00D00277" w:rsidRPr="001D6081">
        <w:rPr>
          <w:rFonts w:cstheme="minorHAnsi"/>
          <w:szCs w:val="22"/>
          <w:lang w:val="nl-BE"/>
        </w:rPr>
        <w:t xml:space="preserve">aangekondigde </w:t>
      </w:r>
      <w:r w:rsidRPr="001D6081">
        <w:rPr>
          <w:rFonts w:cstheme="minorHAnsi"/>
          <w:szCs w:val="22"/>
          <w:lang w:val="nl-BE"/>
        </w:rPr>
        <w:t xml:space="preserve">doel van de hervorming </w:t>
      </w:r>
      <w:r w:rsidR="00D00277" w:rsidRPr="001D6081">
        <w:rPr>
          <w:rFonts w:cstheme="minorHAnsi"/>
          <w:szCs w:val="22"/>
          <w:lang w:val="nl-BE"/>
        </w:rPr>
        <w:t>bestaat erin,</w:t>
      </w:r>
      <w:r w:rsidRPr="001D6081">
        <w:rPr>
          <w:rFonts w:cstheme="minorHAnsi"/>
          <w:szCs w:val="22"/>
          <w:lang w:val="nl-BE"/>
        </w:rPr>
        <w:t xml:space="preserve"> werkzoekenden meer te “activeren” om tegen 2029 een werkgelegenheidsgraad van 80 % te bereiken.</w:t>
      </w:r>
    </w:p>
    <w:p w14:paraId="644F537D" w14:textId="3B5BC6F9" w:rsidR="00243CA0" w:rsidRPr="001D6081" w:rsidRDefault="00243CA0" w:rsidP="00243CA0">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w:t>
      </w:r>
      <w:del w:id="14" w:author="Magritte Olivier" w:date="2025-09-03T15:04:00Z" w16du:dateUtc="2025-09-03T13:04:00Z">
        <w:r w:rsidRPr="001D6081" w:rsidDel="00BF4309">
          <w:rPr>
            <w:rFonts w:cstheme="minorHAnsi"/>
            <w:b/>
            <w:bCs/>
            <w:szCs w:val="22"/>
            <w:lang w:val="nl-BE"/>
          </w:rPr>
          <w:delText xml:space="preserve">van </w:delText>
        </w:r>
        <w:r w:rsidR="00D00277" w:rsidRPr="001D6081" w:rsidDel="00BF4309">
          <w:rPr>
            <w:rFonts w:cstheme="minorHAnsi"/>
            <w:b/>
            <w:bCs/>
            <w:szCs w:val="22"/>
            <w:lang w:val="nl-BE"/>
          </w:rPr>
          <w:delText xml:space="preserve">de </w:delText>
        </w:r>
        <w:r w:rsidRPr="001D6081" w:rsidDel="00BF4309">
          <w:rPr>
            <w:rFonts w:cstheme="minorHAnsi"/>
            <w:b/>
            <w:bCs/>
            <w:szCs w:val="22"/>
            <w:lang w:val="nl-BE"/>
          </w:rPr>
          <w:delText>adviesraden voor personen met een handicap</w:delText>
        </w:r>
        <w:r w:rsidRPr="001D6081" w:rsidDel="00BF4309">
          <w:rPr>
            <w:rFonts w:cstheme="minorHAnsi"/>
            <w:szCs w:val="22"/>
            <w:lang w:val="nl-BE"/>
          </w:rPr>
          <w:delText xml:space="preserve"> </w:delText>
        </w:r>
      </w:del>
      <w:r w:rsidRPr="001D6081">
        <w:rPr>
          <w:rFonts w:cstheme="minorHAnsi"/>
          <w:szCs w:val="22"/>
          <w:lang w:val="nl-BE"/>
        </w:rPr>
        <w:t xml:space="preserve">wil met dit initiatiefadvies </w:t>
      </w:r>
      <w:r w:rsidRPr="001D6081">
        <w:rPr>
          <w:rFonts w:cstheme="minorHAnsi"/>
          <w:b/>
          <w:bCs/>
          <w:szCs w:val="22"/>
          <w:lang w:val="nl-BE"/>
        </w:rPr>
        <w:t xml:space="preserve">zijn diepe bezorgdheid </w:t>
      </w:r>
      <w:r w:rsidRPr="001D6081">
        <w:rPr>
          <w:rFonts w:cstheme="minorHAnsi"/>
          <w:szCs w:val="22"/>
          <w:lang w:val="nl-BE"/>
        </w:rPr>
        <w:t xml:space="preserve">uiten over deze ongedifferentieerde hervorming die voorbijgaat aan de specifieke realiteit waarmee </w:t>
      </w:r>
      <w:r w:rsidRPr="001D6081">
        <w:rPr>
          <w:rFonts w:cstheme="minorHAnsi"/>
          <w:b/>
          <w:bCs/>
          <w:szCs w:val="22"/>
          <w:lang w:val="nl-BE"/>
        </w:rPr>
        <w:t xml:space="preserve">personen met een handicap </w:t>
      </w:r>
      <w:r w:rsidRPr="001D6081">
        <w:rPr>
          <w:rFonts w:cstheme="minorHAnsi"/>
          <w:szCs w:val="22"/>
          <w:lang w:val="nl-BE"/>
        </w:rPr>
        <w:t>worden geconfronteerd, zowel bij de toegang tot als het behoud van een baan.</w:t>
      </w:r>
    </w:p>
    <w:p w14:paraId="22961627" w14:textId="151BB742" w:rsidR="000706CE" w:rsidRPr="001D6081" w:rsidRDefault="00243CA0" w:rsidP="00776CE1">
      <w:pPr>
        <w:pStyle w:val="Titre2"/>
        <w:numPr>
          <w:ilvl w:val="1"/>
          <w:numId w:val="13"/>
        </w:numPr>
        <w:rPr>
          <w:rFonts w:ascii="Verdana" w:hAnsi="Verdana" w:cstheme="minorHAnsi"/>
          <w:sz w:val="22"/>
          <w:szCs w:val="22"/>
        </w:rPr>
      </w:pPr>
      <w:proofErr w:type="spellStart"/>
      <w:r w:rsidRPr="001D6081">
        <w:rPr>
          <w:rFonts w:ascii="Verdana" w:hAnsi="Verdana" w:cstheme="minorHAnsi"/>
          <w:sz w:val="22"/>
          <w:szCs w:val="22"/>
        </w:rPr>
        <w:t>Zorgwekkende</w:t>
      </w:r>
      <w:proofErr w:type="spellEnd"/>
      <w:r w:rsidRPr="001D6081">
        <w:rPr>
          <w:rFonts w:ascii="Verdana" w:hAnsi="Verdana" w:cstheme="minorHAnsi"/>
          <w:sz w:val="22"/>
          <w:szCs w:val="22"/>
        </w:rPr>
        <w:t xml:space="preserve"> </w:t>
      </w:r>
      <w:proofErr w:type="spellStart"/>
      <w:r w:rsidRPr="001D6081">
        <w:rPr>
          <w:rFonts w:ascii="Verdana" w:hAnsi="Verdana" w:cstheme="minorHAnsi"/>
          <w:sz w:val="22"/>
          <w:szCs w:val="22"/>
        </w:rPr>
        <w:t>vaststellingen</w:t>
      </w:r>
      <w:proofErr w:type="spellEnd"/>
    </w:p>
    <w:p w14:paraId="72DCA19E" w14:textId="41F8FD78" w:rsidR="000706CE" w:rsidRPr="001D6081" w:rsidRDefault="00243CA0" w:rsidP="00776CE1">
      <w:pPr>
        <w:pStyle w:val="Titre3"/>
        <w:numPr>
          <w:ilvl w:val="1"/>
          <w:numId w:val="9"/>
        </w:numPr>
        <w:rPr>
          <w:rFonts w:ascii="Verdana" w:hAnsi="Verdana" w:cstheme="minorHAnsi"/>
          <w:sz w:val="22"/>
          <w:szCs w:val="22"/>
          <w:lang w:val="nl-BE"/>
        </w:rPr>
      </w:pPr>
      <w:r w:rsidRPr="001D6081">
        <w:rPr>
          <w:rFonts w:ascii="Verdana" w:hAnsi="Verdana" w:cstheme="minorHAnsi"/>
          <w:sz w:val="22"/>
          <w:szCs w:val="22"/>
          <w:lang w:val="nl-BE"/>
        </w:rPr>
        <w:t>Gebrek aan betrouwbare en uitgesplitste gegevens</w:t>
      </w:r>
    </w:p>
    <w:p w14:paraId="2A33EA41" w14:textId="34F37A9F" w:rsidR="00243CA0" w:rsidRPr="001D6081" w:rsidRDefault="00243CA0" w:rsidP="00243CA0">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w:t>
      </w:r>
      <w:r w:rsidRPr="001D6081">
        <w:rPr>
          <w:rFonts w:cstheme="minorHAnsi"/>
          <w:szCs w:val="22"/>
          <w:lang w:val="nl-BE"/>
        </w:rPr>
        <w:t xml:space="preserve">stelt vast dat er tot op heden geen officiële cijfers zijn bekendgemaakt over het aantal langdurig werklozen met een erkenning van handicap door de RVA. Dit gebrek aan uitgesplitste gegevens vormt een grote lacune </w:t>
      </w:r>
      <w:r w:rsidR="00896C4C" w:rsidRPr="001D6081">
        <w:rPr>
          <w:rFonts w:cstheme="minorHAnsi"/>
          <w:szCs w:val="22"/>
          <w:lang w:val="nl-BE"/>
        </w:rPr>
        <w:t>wat betreft</w:t>
      </w:r>
      <w:r w:rsidRPr="001D6081">
        <w:rPr>
          <w:rFonts w:cstheme="minorHAnsi"/>
          <w:szCs w:val="22"/>
          <w:lang w:val="nl-BE"/>
        </w:rPr>
        <w:t xml:space="preserve"> de uitwerking en evaluatie van de impact van de hervorming voor personen met een handicap, terwijl een dergelijke maatregel absoluut gebaseerd had moeten zijn op een </w:t>
      </w:r>
      <w:r w:rsidRPr="001D6081">
        <w:rPr>
          <w:rFonts w:cstheme="minorHAnsi"/>
          <w:b/>
          <w:bCs/>
          <w:szCs w:val="22"/>
          <w:lang w:val="nl-BE"/>
        </w:rPr>
        <w:t>voorafgaande gedifferentieerde impactanalyse</w:t>
      </w:r>
      <w:r w:rsidRPr="001D6081">
        <w:rPr>
          <w:rFonts w:cstheme="minorHAnsi"/>
          <w:szCs w:val="22"/>
          <w:lang w:val="nl-BE"/>
        </w:rPr>
        <w:t>.</w:t>
      </w:r>
    </w:p>
    <w:p w14:paraId="407A233A" w14:textId="7BB3F51C" w:rsidR="003D2C09" w:rsidRPr="001D6081" w:rsidRDefault="00243CA0"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w:t>
      </w:r>
      <w:r w:rsidRPr="001D6081">
        <w:rPr>
          <w:rFonts w:cstheme="minorHAnsi"/>
          <w:szCs w:val="22"/>
          <w:lang w:val="nl-BE"/>
        </w:rPr>
        <w:t>benadrukt dan ook het belang en de urgentie van het produceren en beschikbaar stellen van uitgesplitste gegevens en van het uitvoeren van een specifieke impactanalyse vóór de tenuitvoerlegging.</w:t>
      </w:r>
    </w:p>
    <w:p w14:paraId="1C2C3B45" w14:textId="5C8681FB" w:rsidR="00104BC7" w:rsidRPr="001D6081" w:rsidRDefault="00104BC7" w:rsidP="00104BC7">
      <w:pPr>
        <w:pStyle w:val="Titre3"/>
        <w:rPr>
          <w:rFonts w:ascii="Verdana" w:hAnsi="Verdana" w:cs="Calibri"/>
          <w:sz w:val="22"/>
          <w:szCs w:val="22"/>
          <w:lang w:val="nl-BE"/>
        </w:rPr>
      </w:pPr>
      <w:r w:rsidRPr="001D6081">
        <w:rPr>
          <w:rFonts w:ascii="Verdana" w:hAnsi="Verdana" w:cs="Calibri"/>
          <w:sz w:val="22"/>
          <w:szCs w:val="22"/>
          <w:lang w:val="nl-BE"/>
        </w:rPr>
        <w:t>Verhoogd risico op sociale uitsluiting voor personen met een handicap</w:t>
      </w:r>
    </w:p>
    <w:p w14:paraId="467C1B44" w14:textId="319134A6" w:rsidR="000706CE" w:rsidRPr="001D6081" w:rsidRDefault="00104BC7" w:rsidP="00776CE1">
      <w:pPr>
        <w:spacing w:after="120" w:line="276" w:lineRule="auto"/>
        <w:jc w:val="both"/>
        <w:rPr>
          <w:rFonts w:cs="Calibri"/>
          <w:szCs w:val="22"/>
          <w:lang w:val="nl-BE"/>
        </w:rPr>
      </w:pPr>
      <w:r w:rsidRPr="001D6081">
        <w:rPr>
          <w:rFonts w:cs="Calibri"/>
          <w:szCs w:val="22"/>
          <w:lang w:val="nl-BE"/>
        </w:rPr>
        <w:t xml:space="preserve">Personen met een handicap zijn sterk ondervertegenwoordigd op de Belgische arbeidsmarkt. Volgens cijfers uit de laatste EUROSTAT-enquête van 2024 bedraagt de kloof op het vlak van werkgelegenheid voor personen </w:t>
      </w:r>
      <w:r w:rsidRPr="001D6081">
        <w:rPr>
          <w:rFonts w:cs="Calibri"/>
          <w:szCs w:val="22"/>
          <w:lang w:val="nl-BE"/>
        </w:rPr>
        <w:lastRenderedPageBreak/>
        <w:t>met een handicap in ons land 33,5 procentpunten. België behoort daarmee tot de slechtst</w:t>
      </w:r>
      <w:r w:rsidR="00896C4C" w:rsidRPr="001D6081">
        <w:rPr>
          <w:rFonts w:cs="Calibri"/>
          <w:szCs w:val="22"/>
          <w:lang w:val="nl-BE"/>
        </w:rPr>
        <w:t>e leerlingen</w:t>
      </w:r>
      <w:r w:rsidRPr="001D6081">
        <w:rPr>
          <w:rFonts w:cs="Calibri"/>
          <w:szCs w:val="22"/>
          <w:lang w:val="nl-BE"/>
        </w:rPr>
        <w:t xml:space="preserve"> van de EU</w:t>
      </w:r>
      <w:r w:rsidR="000706CE" w:rsidRPr="001D6081">
        <w:rPr>
          <w:rFonts w:cs="Calibri"/>
          <w:szCs w:val="22"/>
          <w:lang w:val="nl-BE"/>
        </w:rPr>
        <w:t>.</w:t>
      </w:r>
      <w:r w:rsidR="00D738A3" w:rsidRPr="001D6081">
        <w:rPr>
          <w:rStyle w:val="Appelnotedebasdep"/>
          <w:rFonts w:cs="Calibri"/>
          <w:szCs w:val="22"/>
        </w:rPr>
        <w:footnoteReference w:id="1"/>
      </w:r>
      <w:r w:rsidR="000706CE" w:rsidRPr="001D6081">
        <w:rPr>
          <w:rFonts w:cs="Calibri"/>
          <w:szCs w:val="22"/>
          <w:lang w:val="nl-BE"/>
        </w:rPr>
        <w:t xml:space="preserve"> </w:t>
      </w:r>
      <w:r w:rsidRPr="001D6081">
        <w:rPr>
          <w:rFonts w:cs="Calibri"/>
          <w:szCs w:val="22"/>
          <w:lang w:val="nl-BE"/>
        </w:rPr>
        <w:t>Bovendien telt België het grootste aantal mensen dat wegens ziekte of handicap niet actief is op de arbeidsmarkt in de EU: 7,2% van de 20-64-jarigen is wegens ziekte of handicap niet actief op de arbeidsmarkt</w:t>
      </w:r>
      <w:r w:rsidR="000706CE" w:rsidRPr="001D6081">
        <w:rPr>
          <w:rStyle w:val="Appelnotedebasdep"/>
          <w:rFonts w:cs="Calibri"/>
          <w:szCs w:val="22"/>
        </w:rPr>
        <w:footnoteReference w:id="2"/>
      </w:r>
      <w:r w:rsidR="000706CE" w:rsidRPr="001D6081">
        <w:rPr>
          <w:rFonts w:cs="Calibri"/>
          <w:szCs w:val="22"/>
          <w:lang w:val="nl-BE"/>
        </w:rPr>
        <w:t>.</w:t>
      </w:r>
    </w:p>
    <w:p w14:paraId="222ED13A" w14:textId="64841AD8" w:rsidR="000706CE" w:rsidRPr="001D6081" w:rsidRDefault="001D53CB" w:rsidP="00776CE1">
      <w:pPr>
        <w:spacing w:after="120" w:line="276" w:lineRule="auto"/>
        <w:jc w:val="both"/>
        <w:rPr>
          <w:rFonts w:cs="Calibri"/>
          <w:szCs w:val="22"/>
          <w:lang w:val="nl-BE"/>
        </w:rPr>
      </w:pPr>
      <w:r w:rsidRPr="001D6081">
        <w:rPr>
          <w:rFonts w:cs="Calibri"/>
          <w:szCs w:val="22"/>
          <w:lang w:val="nl-BE"/>
        </w:rPr>
        <w:t>Volgens een studie van de Koning Boudewijnstichting zou 67</w:t>
      </w:r>
      <w:del w:id="17" w:author="Parent Eva" w:date="2025-09-03T19:17:00Z" w16du:dateUtc="2025-09-03T17:17:00Z">
        <w:r w:rsidRPr="001D6081" w:rsidDel="00EA041E">
          <w:rPr>
            <w:rFonts w:cs="Calibri"/>
            <w:szCs w:val="22"/>
            <w:lang w:val="nl-BE"/>
          </w:rPr>
          <w:delText xml:space="preserve"> </w:delText>
        </w:r>
      </w:del>
      <w:r w:rsidRPr="001D6081">
        <w:rPr>
          <w:rFonts w:cs="Calibri"/>
          <w:szCs w:val="22"/>
          <w:lang w:val="nl-BE"/>
        </w:rPr>
        <w:t>% van de werkloze Belgen met een handicap wel graag een baan willen, maar wanneer ze op zoek zijn naar werk, voelt 69</w:t>
      </w:r>
      <w:del w:id="18" w:author="Parent Eva" w:date="2025-09-03T19:17:00Z" w16du:dateUtc="2025-09-03T17:17:00Z">
        <w:r w:rsidRPr="001D6081" w:rsidDel="00EA041E">
          <w:rPr>
            <w:rFonts w:cs="Calibri"/>
            <w:szCs w:val="22"/>
            <w:lang w:val="nl-BE"/>
          </w:rPr>
          <w:delText xml:space="preserve"> </w:delText>
        </w:r>
      </w:del>
      <w:r w:rsidRPr="001D6081">
        <w:rPr>
          <w:rFonts w:cs="Calibri"/>
          <w:szCs w:val="22"/>
          <w:lang w:val="nl-BE"/>
        </w:rPr>
        <w:t>% zich gediscrimineerd</w:t>
      </w:r>
      <w:r w:rsidR="000706CE" w:rsidRPr="001D6081">
        <w:rPr>
          <w:rFonts w:cs="Calibri"/>
          <w:szCs w:val="22"/>
          <w:lang w:val="nl-BE"/>
        </w:rPr>
        <w:t>.</w:t>
      </w:r>
      <w:r w:rsidR="000706CE" w:rsidRPr="001D6081">
        <w:rPr>
          <w:rStyle w:val="Appelnotedebasdep"/>
          <w:rFonts w:cs="Calibri"/>
          <w:szCs w:val="22"/>
        </w:rPr>
        <w:footnoteReference w:id="3"/>
      </w:r>
    </w:p>
    <w:p w14:paraId="791D6985" w14:textId="07613176" w:rsidR="000706CE" w:rsidRPr="001D6081" w:rsidRDefault="001D53CB" w:rsidP="00776CE1">
      <w:pPr>
        <w:spacing w:after="120" w:line="276" w:lineRule="auto"/>
        <w:jc w:val="both"/>
        <w:rPr>
          <w:rFonts w:cs="Calibri"/>
          <w:szCs w:val="22"/>
          <w:lang w:val="nl-BE"/>
        </w:rPr>
      </w:pPr>
      <w:r w:rsidRPr="001D6081">
        <w:rPr>
          <w:rFonts w:cs="Calibri"/>
          <w:szCs w:val="22"/>
          <w:lang w:val="nl-BE"/>
        </w:rPr>
        <w:t xml:space="preserve">Deze cijfers kunnen met name worden verklaard door </w:t>
      </w:r>
      <w:r w:rsidRPr="001D6081">
        <w:rPr>
          <w:rFonts w:cs="Calibri"/>
          <w:b/>
          <w:bCs/>
          <w:szCs w:val="22"/>
          <w:lang w:val="nl-BE"/>
        </w:rPr>
        <w:t>aanzienlijke structurele belemmeringen</w:t>
      </w:r>
      <w:r w:rsidRPr="001D6081">
        <w:rPr>
          <w:rFonts w:cs="Calibri"/>
          <w:szCs w:val="22"/>
          <w:lang w:val="nl-BE"/>
        </w:rPr>
        <w:t xml:space="preserve"> voor deze doelgroep: </w:t>
      </w:r>
    </w:p>
    <w:p w14:paraId="2D11F7CB" w14:textId="4F46B791" w:rsidR="001D53CB" w:rsidRPr="001D6081" w:rsidRDefault="001D53CB" w:rsidP="001D53CB">
      <w:pPr>
        <w:pStyle w:val="Paragraphedeliste"/>
        <w:numPr>
          <w:ilvl w:val="0"/>
          <w:numId w:val="15"/>
        </w:numPr>
        <w:spacing w:line="276" w:lineRule="auto"/>
        <w:rPr>
          <w:rFonts w:cs="Calibri"/>
          <w:szCs w:val="22"/>
          <w:lang w:val="nl-BE"/>
        </w:rPr>
      </w:pPr>
      <w:r w:rsidRPr="001D6081">
        <w:rPr>
          <w:rFonts w:cs="Calibri"/>
          <w:szCs w:val="22"/>
          <w:lang w:val="nl-BE"/>
        </w:rPr>
        <w:t>Onvoldoende toegankelijkheid van openbare ruimtes en openbaar vervoer;</w:t>
      </w:r>
    </w:p>
    <w:p w14:paraId="255BF5F2" w14:textId="0840157A" w:rsidR="001D53CB" w:rsidRPr="00BF4309" w:rsidRDefault="001D53CB" w:rsidP="001D53CB">
      <w:pPr>
        <w:pStyle w:val="Paragraphedeliste"/>
        <w:numPr>
          <w:ilvl w:val="0"/>
          <w:numId w:val="15"/>
        </w:numPr>
        <w:spacing w:line="276" w:lineRule="auto"/>
        <w:rPr>
          <w:rFonts w:cs="Calibri"/>
          <w:szCs w:val="22"/>
          <w:lang w:val="nl-BE"/>
        </w:rPr>
      </w:pPr>
      <w:r w:rsidRPr="00BF4309">
        <w:rPr>
          <w:rFonts w:cs="Calibri"/>
          <w:szCs w:val="22"/>
          <w:lang w:val="nl-BE"/>
        </w:rPr>
        <w:t>Ontoegankelijkheid van werkplekken;</w:t>
      </w:r>
    </w:p>
    <w:p w14:paraId="53F71E87" w14:textId="19C539A6" w:rsidR="001D53CB" w:rsidRPr="00BF4309" w:rsidRDefault="001D53CB" w:rsidP="001D53CB">
      <w:pPr>
        <w:pStyle w:val="Paragraphedeliste"/>
        <w:numPr>
          <w:ilvl w:val="0"/>
          <w:numId w:val="15"/>
        </w:numPr>
        <w:spacing w:line="276" w:lineRule="auto"/>
        <w:rPr>
          <w:rFonts w:cs="Calibri"/>
          <w:szCs w:val="22"/>
          <w:lang w:val="nl-BE"/>
        </w:rPr>
      </w:pPr>
      <w:r w:rsidRPr="00BF4309">
        <w:rPr>
          <w:rFonts w:cs="Calibri"/>
          <w:szCs w:val="22"/>
          <w:lang w:val="nl-BE"/>
        </w:rPr>
        <w:t>Aanhoudende discriminatie bij aanwerving;</w:t>
      </w:r>
    </w:p>
    <w:p w14:paraId="4A5B042C" w14:textId="5C7838D6" w:rsidR="001D53CB" w:rsidRPr="00BF4309" w:rsidRDefault="001D53CB" w:rsidP="001D53CB">
      <w:pPr>
        <w:pStyle w:val="Paragraphedeliste"/>
        <w:numPr>
          <w:ilvl w:val="0"/>
          <w:numId w:val="15"/>
        </w:numPr>
        <w:spacing w:line="276" w:lineRule="auto"/>
        <w:rPr>
          <w:rFonts w:cs="Calibri"/>
          <w:szCs w:val="22"/>
          <w:lang w:val="nl-BE"/>
        </w:rPr>
      </w:pPr>
      <w:r w:rsidRPr="00BF4309">
        <w:rPr>
          <w:rFonts w:cs="Calibri"/>
          <w:szCs w:val="22"/>
          <w:lang w:val="nl-BE"/>
        </w:rPr>
        <w:t>Onaangepaste vacatures;</w:t>
      </w:r>
    </w:p>
    <w:p w14:paraId="20BBF1BD" w14:textId="7FDC5C9F" w:rsidR="001D53CB" w:rsidRPr="001D6081" w:rsidRDefault="001D53CB" w:rsidP="001D53CB">
      <w:pPr>
        <w:pStyle w:val="Paragraphedeliste"/>
        <w:numPr>
          <w:ilvl w:val="0"/>
          <w:numId w:val="15"/>
        </w:numPr>
        <w:spacing w:line="276" w:lineRule="auto"/>
        <w:rPr>
          <w:rFonts w:cs="Calibri"/>
          <w:szCs w:val="22"/>
          <w:lang w:val="nl-BE"/>
        </w:rPr>
      </w:pPr>
      <w:r w:rsidRPr="001D6081">
        <w:rPr>
          <w:rFonts w:cs="Calibri"/>
          <w:szCs w:val="22"/>
          <w:lang w:val="nl-BE"/>
        </w:rPr>
        <w:t>Gewestelijke verschillen in de doeltreffendheid van individuele steun bij aanwerving;</w:t>
      </w:r>
    </w:p>
    <w:p w14:paraId="6535ACC2" w14:textId="348F55A5" w:rsidR="001D53CB" w:rsidRPr="001D6081" w:rsidRDefault="001D53CB" w:rsidP="001D53CB">
      <w:pPr>
        <w:pStyle w:val="Paragraphedeliste"/>
        <w:numPr>
          <w:ilvl w:val="0"/>
          <w:numId w:val="15"/>
        </w:numPr>
        <w:spacing w:line="276" w:lineRule="auto"/>
        <w:rPr>
          <w:rFonts w:cs="Calibri"/>
          <w:szCs w:val="22"/>
          <w:lang w:val="nl-BE"/>
        </w:rPr>
      </w:pPr>
      <w:r w:rsidRPr="001D6081">
        <w:rPr>
          <w:rFonts w:cs="Calibri"/>
          <w:szCs w:val="22"/>
          <w:lang w:val="nl-BE"/>
        </w:rPr>
        <w:t>Beroepsopleidingen niet aangepast aan de specifieke behoeften van personen met een handicap;</w:t>
      </w:r>
    </w:p>
    <w:p w14:paraId="2C560637" w14:textId="11F4668B" w:rsidR="005F34DB" w:rsidRPr="001D6081" w:rsidRDefault="001D53CB" w:rsidP="001D53CB">
      <w:pPr>
        <w:pStyle w:val="Paragraphedeliste"/>
        <w:numPr>
          <w:ilvl w:val="0"/>
          <w:numId w:val="15"/>
        </w:numPr>
        <w:spacing w:after="120" w:line="276" w:lineRule="auto"/>
        <w:rPr>
          <w:rFonts w:cs="Calibri"/>
          <w:szCs w:val="22"/>
          <w:lang w:val="nl-BE"/>
        </w:rPr>
      </w:pPr>
      <w:r w:rsidRPr="001D6081">
        <w:rPr>
          <w:rFonts w:cs="Calibri"/>
          <w:szCs w:val="22"/>
          <w:lang w:val="nl-BE"/>
        </w:rPr>
        <w:t>Onvoldoende coördinatie tussen verschillende beleidsniveaus op het gebied van steun voor integratie op de arbeidsmarkt.</w:t>
      </w:r>
    </w:p>
    <w:p w14:paraId="40C313B7" w14:textId="53E8B449" w:rsidR="001D53CB" w:rsidRPr="001D6081" w:rsidRDefault="001D53CB" w:rsidP="00776CE1">
      <w:pPr>
        <w:tabs>
          <w:tab w:val="num" w:pos="720"/>
        </w:tabs>
        <w:spacing w:after="120" w:line="276" w:lineRule="auto"/>
        <w:jc w:val="both"/>
        <w:rPr>
          <w:rFonts w:cs="Calibri"/>
          <w:szCs w:val="22"/>
          <w:lang w:val="nl-BE"/>
        </w:rPr>
      </w:pPr>
      <w:r w:rsidRPr="001D6081">
        <w:rPr>
          <w:rFonts w:cs="Calibri"/>
          <w:szCs w:val="22"/>
          <w:lang w:val="nl-BE"/>
        </w:rPr>
        <w:t>Ten slotte wijst</w:t>
      </w:r>
      <w:r w:rsidRPr="001D6081">
        <w:rPr>
          <w:rFonts w:cs="Calibri"/>
          <w:b/>
          <w:bCs/>
          <w:szCs w:val="22"/>
          <w:lang w:val="nl-BE"/>
        </w:rPr>
        <w:t xml:space="preserve"> het Platform </w:t>
      </w:r>
      <w:del w:id="19" w:author="Parent Eva" w:date="2025-09-03T19:18:00Z" w16du:dateUtc="2025-09-03T17:18:00Z">
        <w:r w:rsidRPr="001D6081" w:rsidDel="00EA041E">
          <w:rPr>
            <w:rFonts w:cs="Calibri"/>
            <w:b/>
            <w:bCs/>
            <w:szCs w:val="22"/>
            <w:lang w:val="nl-BE"/>
          </w:rPr>
          <w:delText xml:space="preserve">van adviesraden voor personen met een handicap </w:delText>
        </w:r>
      </w:del>
      <w:r w:rsidRPr="001D6081">
        <w:rPr>
          <w:rFonts w:cs="Calibri"/>
          <w:szCs w:val="22"/>
          <w:lang w:val="nl-BE"/>
        </w:rPr>
        <w:t>erop dat</w:t>
      </w:r>
      <w:r w:rsidRPr="001D6081">
        <w:rPr>
          <w:rFonts w:cs="Calibri"/>
          <w:b/>
          <w:bCs/>
          <w:szCs w:val="22"/>
          <w:lang w:val="nl-BE"/>
        </w:rPr>
        <w:t xml:space="preserve"> de wet van 1987 inzake uitkeringen voor personen met een handicap niet alleen personen benadeelt die willen werken</w:t>
      </w:r>
      <w:r w:rsidRPr="001D6081">
        <w:rPr>
          <w:rFonts w:cs="Calibri"/>
          <w:szCs w:val="22"/>
          <w:lang w:val="nl-BE"/>
        </w:rPr>
        <w:t xml:space="preserve">, maar ook personen die om gezondheidsredenen moeten stoppen met werken. Het </w:t>
      </w:r>
      <w:r w:rsidRPr="001D6081">
        <w:rPr>
          <w:rFonts w:cs="Calibri"/>
          <w:b/>
          <w:bCs/>
          <w:szCs w:val="22"/>
          <w:lang w:val="nl-BE"/>
        </w:rPr>
        <w:t>Platform</w:t>
      </w:r>
      <w:r w:rsidRPr="001D6081">
        <w:rPr>
          <w:rFonts w:cs="Calibri"/>
          <w:szCs w:val="22"/>
          <w:lang w:val="nl-BE"/>
        </w:rPr>
        <w:t xml:space="preserve"> is van mening dat deze hervorming in het bredere kader van de hervorming van deze wetgeving had moeten worden bekeken.</w:t>
      </w:r>
    </w:p>
    <w:p w14:paraId="2892443B" w14:textId="55E29860" w:rsidR="001D53CB" w:rsidRPr="001D6081" w:rsidRDefault="001D53CB">
      <w:pPr>
        <w:pStyle w:val="Titre3"/>
        <w:rPr>
          <w:lang w:val="nl-BE" w:eastAsia="nl-BE"/>
        </w:rPr>
        <w:pPrChange w:id="20" w:author="Magritte Olivier" w:date="2025-09-03T15:20:00Z" w16du:dateUtc="2025-09-03T13:20:00Z">
          <w:pPr>
            <w:pStyle w:val="Titre3"/>
            <w:numPr>
              <w:numId w:val="26"/>
            </w:numPr>
          </w:pPr>
        </w:pPrChange>
      </w:pPr>
      <w:r w:rsidRPr="001D6081">
        <w:rPr>
          <w:lang w:val="nl-BE"/>
        </w:rPr>
        <w:t xml:space="preserve">Financieel risico ingevolge het verlies van de </w:t>
      </w:r>
      <w:proofErr w:type="spellStart"/>
      <w:r w:rsidRPr="001D6081">
        <w:rPr>
          <w:lang w:val="nl-BE"/>
        </w:rPr>
        <w:t>inkomensvervangende</w:t>
      </w:r>
      <w:proofErr w:type="spellEnd"/>
      <w:r w:rsidRPr="001D6081">
        <w:rPr>
          <w:lang w:val="nl-BE"/>
        </w:rPr>
        <w:t xml:space="preserve"> tegemoetkoming (IVT)</w:t>
      </w:r>
    </w:p>
    <w:p w14:paraId="4FFD936A" w14:textId="70FC6F77" w:rsidR="008F7D8E" w:rsidRPr="001D6081" w:rsidRDefault="008F7D8E" w:rsidP="008F7D8E">
      <w:pPr>
        <w:spacing w:after="120" w:line="276" w:lineRule="auto"/>
        <w:jc w:val="both"/>
        <w:rPr>
          <w:rFonts w:cs="Calibri"/>
          <w:szCs w:val="22"/>
          <w:lang w:val="nl-BE"/>
        </w:rPr>
      </w:pPr>
      <w:r w:rsidRPr="001D6081">
        <w:rPr>
          <w:rFonts w:cs="Calibri"/>
          <w:szCs w:val="22"/>
          <w:lang w:val="nl-BE"/>
        </w:rPr>
        <w:t>Personen met een handicap</w:t>
      </w:r>
      <w:del w:id="21" w:author="Parent Eva" w:date="2025-09-03T19:19:00Z" w16du:dateUtc="2025-09-03T17:19:00Z">
        <w:r w:rsidR="001D53CB" w:rsidRPr="001D6081" w:rsidDel="00EA041E">
          <w:rPr>
            <w:rFonts w:cs="Calibri"/>
            <w:szCs w:val="22"/>
            <w:lang w:val="nl-BE"/>
          </w:rPr>
          <w:delText>,</w:delText>
        </w:r>
      </w:del>
      <w:r w:rsidRPr="001D6081">
        <w:rPr>
          <w:rFonts w:cs="Calibri"/>
          <w:szCs w:val="22"/>
          <w:lang w:val="nl-BE"/>
        </w:rPr>
        <w:t xml:space="preserve"> die een </w:t>
      </w:r>
      <w:proofErr w:type="spellStart"/>
      <w:r w:rsidRPr="001D6081">
        <w:rPr>
          <w:rFonts w:cstheme="minorHAnsi"/>
          <w:szCs w:val="22"/>
          <w:lang w:val="nl-BE"/>
        </w:rPr>
        <w:t>inkomensvervangende</w:t>
      </w:r>
      <w:proofErr w:type="spellEnd"/>
      <w:r w:rsidRPr="001D6081">
        <w:rPr>
          <w:rFonts w:cstheme="minorHAnsi"/>
          <w:szCs w:val="22"/>
          <w:lang w:val="nl-BE"/>
        </w:rPr>
        <w:t xml:space="preserve"> tegemoetkoming (IVT) en/of een integratie-tegemoetkoming (IT) </w:t>
      </w:r>
      <w:r w:rsidRPr="001D6081">
        <w:rPr>
          <w:rFonts w:cs="Calibri"/>
          <w:szCs w:val="22"/>
          <w:lang w:val="nl-BE"/>
        </w:rPr>
        <w:t xml:space="preserve">ontvangen, hebben op grond daarvan recht op </w:t>
      </w:r>
      <w:r w:rsidRPr="001D6081">
        <w:rPr>
          <w:rFonts w:cs="Calibri"/>
          <w:b/>
          <w:bCs/>
          <w:szCs w:val="22"/>
          <w:lang w:val="nl-BE"/>
        </w:rPr>
        <w:t>afgeleide rechten, zoals sociale tarieven voor gas en elektriciteit</w:t>
      </w:r>
      <w:r w:rsidRPr="001D6081">
        <w:rPr>
          <w:rFonts w:cs="Calibri"/>
          <w:szCs w:val="22"/>
          <w:lang w:val="nl-BE"/>
        </w:rPr>
        <w:t>. Een werkloosheidsuitkering biedt geen recht op dergelijke afgeleide rechten.</w:t>
      </w:r>
    </w:p>
    <w:p w14:paraId="5C761EC1" w14:textId="641AAF03" w:rsidR="008F7D8E" w:rsidRPr="001D6081" w:rsidRDefault="008F7D8E" w:rsidP="008F7D8E">
      <w:pPr>
        <w:spacing w:after="120" w:line="276" w:lineRule="auto"/>
        <w:jc w:val="both"/>
        <w:rPr>
          <w:rFonts w:cs="Calibri"/>
          <w:szCs w:val="22"/>
          <w:lang w:val="nl-BE"/>
        </w:rPr>
      </w:pPr>
      <w:del w:id="22" w:author="Parent Eva" w:date="2025-09-03T19:20:00Z" w16du:dateUtc="2025-09-03T17:20:00Z">
        <w:r w:rsidRPr="001D6081" w:rsidDel="00EA041E">
          <w:rPr>
            <w:rFonts w:cs="Calibri"/>
            <w:szCs w:val="22"/>
            <w:lang w:val="nl-BE"/>
          </w:rPr>
          <w:lastRenderedPageBreak/>
          <w:delText>Bovendien, als</w:delText>
        </w:r>
      </w:del>
      <w:ins w:id="23" w:author="Parent Eva" w:date="2025-09-03T19:20:00Z" w16du:dateUtc="2025-09-03T17:20:00Z">
        <w:r w:rsidR="00EA041E">
          <w:rPr>
            <w:rFonts w:cs="Calibri"/>
            <w:szCs w:val="22"/>
            <w:lang w:val="nl-BE"/>
          </w:rPr>
          <w:t>Wanneer</w:t>
        </w:r>
      </w:ins>
      <w:r w:rsidRPr="001D6081">
        <w:rPr>
          <w:rFonts w:cs="Calibri"/>
          <w:szCs w:val="22"/>
          <w:lang w:val="nl-BE"/>
        </w:rPr>
        <w:t xml:space="preserve"> personen met een handicap beslissen om een beroepsactiviteit te starten maar later </w:t>
      </w:r>
      <w:r w:rsidRPr="001D6081">
        <w:rPr>
          <w:rFonts w:cs="Calibri"/>
          <w:b/>
          <w:bCs/>
          <w:szCs w:val="22"/>
          <w:lang w:val="nl-BE"/>
        </w:rPr>
        <w:t>gedwongen worden om te stoppen met werken</w:t>
      </w:r>
      <w:r w:rsidRPr="001D6081">
        <w:rPr>
          <w:rFonts w:cs="Calibri"/>
          <w:szCs w:val="22"/>
          <w:lang w:val="nl-BE"/>
        </w:rPr>
        <w:t xml:space="preserve">, met name omwille van gezondheidsredenen, </w:t>
      </w:r>
      <w:r w:rsidRPr="001D6081">
        <w:rPr>
          <w:rFonts w:cs="Calibri"/>
          <w:b/>
          <w:bCs/>
          <w:szCs w:val="22"/>
          <w:lang w:val="nl-BE"/>
        </w:rPr>
        <w:t>krijgen ze niet automatisch hun IVT terug</w:t>
      </w:r>
      <w:ins w:id="24" w:author="Parent Eva" w:date="2025-09-03T19:21:00Z" w16du:dateUtc="2025-09-03T17:21:00Z">
        <w:r w:rsidR="00EA041E">
          <w:rPr>
            <w:rFonts w:cs="Calibri"/>
            <w:b/>
            <w:bCs/>
            <w:szCs w:val="22"/>
            <w:lang w:val="nl-BE"/>
          </w:rPr>
          <w:t xml:space="preserve"> noch de afgeleide rechten</w:t>
        </w:r>
      </w:ins>
      <w:r w:rsidRPr="001D6081">
        <w:rPr>
          <w:rFonts w:cs="Calibri"/>
          <w:b/>
          <w:bCs/>
          <w:szCs w:val="22"/>
          <w:lang w:val="nl-BE"/>
        </w:rPr>
        <w:t xml:space="preserve">. </w:t>
      </w:r>
      <w:del w:id="25" w:author="Parent Eva" w:date="2025-09-03T19:21:00Z" w16du:dateUtc="2025-09-03T17:21:00Z">
        <w:r w:rsidRPr="001D6081" w:rsidDel="00EA041E">
          <w:rPr>
            <w:rFonts w:cs="Calibri"/>
            <w:szCs w:val="22"/>
            <w:lang w:val="nl-BE"/>
          </w:rPr>
          <w:delText>Welnu, een</w:delText>
        </w:r>
      </w:del>
      <w:ins w:id="26" w:author="Parent Eva" w:date="2025-09-03T19:21:00Z" w16du:dateUtc="2025-09-03T17:21:00Z">
        <w:r w:rsidR="00EA041E">
          <w:rPr>
            <w:rFonts w:cs="Calibri"/>
            <w:szCs w:val="22"/>
            <w:lang w:val="nl-BE"/>
          </w:rPr>
          <w:t>Een</w:t>
        </w:r>
      </w:ins>
      <w:r w:rsidRPr="001D6081">
        <w:rPr>
          <w:rFonts w:cs="Calibri"/>
          <w:szCs w:val="22"/>
          <w:lang w:val="nl-BE"/>
        </w:rPr>
        <w:t xml:space="preserve"> werkloosheidsuitkering houdt </w:t>
      </w:r>
      <w:ins w:id="27" w:author="Parent Eva" w:date="2025-09-03T19:21:00Z" w16du:dateUtc="2025-09-03T17:21:00Z">
        <w:r w:rsidR="00EA041E">
          <w:rPr>
            <w:rFonts w:cs="Calibri"/>
            <w:szCs w:val="22"/>
            <w:lang w:val="nl-BE"/>
          </w:rPr>
          <w:t xml:space="preserve">dan ook </w:t>
        </w:r>
      </w:ins>
      <w:r w:rsidRPr="001D6081">
        <w:rPr>
          <w:rFonts w:cs="Calibri"/>
          <w:szCs w:val="22"/>
          <w:lang w:val="nl-BE"/>
        </w:rPr>
        <w:t xml:space="preserve">geen </w:t>
      </w:r>
      <w:ins w:id="28" w:author="Parent Eva" w:date="2025-09-03T19:21:00Z" w16du:dateUtc="2025-09-03T17:21:00Z">
        <w:r w:rsidR="00EA041E">
          <w:rPr>
            <w:rFonts w:cs="Calibri"/>
            <w:szCs w:val="22"/>
            <w:lang w:val="nl-BE"/>
          </w:rPr>
          <w:t xml:space="preserve">enkele </w:t>
        </w:r>
      </w:ins>
      <w:r w:rsidRPr="001D6081">
        <w:rPr>
          <w:rFonts w:cs="Calibri"/>
          <w:szCs w:val="22"/>
          <w:lang w:val="nl-BE"/>
        </w:rPr>
        <w:t>rekening met de extra kosten waarmee een persoon met een handicap wordt geconfronteerd.</w:t>
      </w:r>
    </w:p>
    <w:p w14:paraId="0D2220FA" w14:textId="447DF8C0" w:rsidR="00B940EE" w:rsidRPr="001D6081" w:rsidRDefault="00B940EE" w:rsidP="00B940EE">
      <w:pPr>
        <w:spacing w:after="120" w:line="276" w:lineRule="auto"/>
        <w:jc w:val="both"/>
        <w:rPr>
          <w:rFonts w:cs="Calibri"/>
          <w:szCs w:val="22"/>
          <w:lang w:val="nl-BE"/>
        </w:rPr>
      </w:pPr>
      <w:del w:id="29" w:author="Parent Eva" w:date="2025-09-03T19:22:00Z" w16du:dateUtc="2025-09-03T17:22:00Z">
        <w:r w:rsidRPr="001D6081" w:rsidDel="00EA041E">
          <w:rPr>
            <w:rFonts w:cs="Calibri"/>
            <w:szCs w:val="22"/>
            <w:lang w:val="nl-BE"/>
          </w:rPr>
          <w:delText>Ten slotte, als</w:delText>
        </w:r>
      </w:del>
      <w:ins w:id="30" w:author="Parent Eva" w:date="2025-09-03T19:22:00Z" w16du:dateUtc="2025-09-03T17:22:00Z">
        <w:r w:rsidR="00EA041E">
          <w:rPr>
            <w:rFonts w:cs="Calibri"/>
            <w:szCs w:val="22"/>
            <w:lang w:val="nl-BE"/>
          </w:rPr>
          <w:t>Van zodra</w:t>
        </w:r>
      </w:ins>
      <w:r w:rsidRPr="001D6081">
        <w:rPr>
          <w:rFonts w:cs="Calibri"/>
          <w:szCs w:val="22"/>
          <w:lang w:val="nl-BE"/>
        </w:rPr>
        <w:t xml:space="preserve"> de persoon met een handicap langer dan twee jaar werkt, dan wordt zijn/haar IVT en/of IT verminderd of zelfs volledig ingetrokken.</w:t>
      </w:r>
    </w:p>
    <w:p w14:paraId="086E138C" w14:textId="483A301B" w:rsidR="000706CE" w:rsidRPr="001D6081" w:rsidRDefault="00B940EE" w:rsidP="00776CE1">
      <w:pPr>
        <w:spacing w:after="120" w:line="276" w:lineRule="auto"/>
        <w:jc w:val="both"/>
        <w:rPr>
          <w:rFonts w:cs="Calibri"/>
          <w:szCs w:val="22"/>
          <w:lang w:val="nl-BE"/>
        </w:rPr>
      </w:pPr>
      <w:r w:rsidRPr="001D6081">
        <w:rPr>
          <w:rFonts w:cs="Calibri"/>
          <w:szCs w:val="22"/>
          <w:lang w:val="nl-BE"/>
        </w:rPr>
        <w:t xml:space="preserve">Onderstaande simulatie, gemaakt met behulp van de beschikbare tool op </w:t>
      </w:r>
      <w:r>
        <w:fldChar w:fldCharType="begin"/>
      </w:r>
      <w:r w:rsidRPr="00B12F40">
        <w:rPr>
          <w:lang w:val="nl-BE"/>
          <w:rPrChange w:id="31" w:author="Duchenne Véronique" w:date="2025-09-10T10:37:00Z" w16du:dateUtc="2025-09-10T08:37:00Z">
            <w:rPr/>
          </w:rPrChange>
        </w:rPr>
        <w:instrText>HYPERLINK "https://handicap.belgium.be/"</w:instrText>
      </w:r>
      <w:r>
        <w:fldChar w:fldCharType="separate"/>
      </w:r>
      <w:r w:rsidRPr="001D6081">
        <w:rPr>
          <w:rStyle w:val="Lienhypertexte"/>
          <w:rFonts w:cs="Calibri"/>
          <w:szCs w:val="22"/>
          <w:lang w:val="nl-BE"/>
        </w:rPr>
        <w:t>https://handicap.belgium.be,</w:t>
      </w:r>
      <w:r>
        <w:fldChar w:fldCharType="end"/>
      </w:r>
      <w:r w:rsidRPr="001D6081">
        <w:rPr>
          <w:rFonts w:cs="Calibri"/>
          <w:szCs w:val="22"/>
          <w:lang w:val="nl-BE"/>
        </w:rPr>
        <w:t xml:space="preserve"> toont dat de compensatie voor personen met een handicap ontoereikend is.</w:t>
      </w:r>
      <w:r w:rsidR="000706CE" w:rsidRPr="001D6081">
        <w:rPr>
          <w:rFonts w:cs="Calibri"/>
          <w:szCs w:val="22"/>
          <w:lang w:val="nl-BE"/>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205"/>
        <w:gridCol w:w="4101"/>
      </w:tblGrid>
      <w:tr w:rsidR="00B940EE" w:rsidRPr="001D6081" w14:paraId="03CE0DC9" w14:textId="77777777" w:rsidTr="008D0339">
        <w:trPr>
          <w:tblHeader/>
          <w:tblCellSpacing w:w="15" w:type="dxa"/>
        </w:trPr>
        <w:tc>
          <w:tcPr>
            <w:tcW w:w="0" w:type="auto"/>
            <w:vAlign w:val="center"/>
            <w:hideMark/>
          </w:tcPr>
          <w:p w14:paraId="01F084A1" w14:textId="439A9D3E" w:rsidR="000706CE" w:rsidRPr="001D6081" w:rsidRDefault="000706CE" w:rsidP="00776CE1">
            <w:pPr>
              <w:spacing w:after="120" w:line="276" w:lineRule="auto"/>
              <w:jc w:val="both"/>
              <w:rPr>
                <w:rFonts w:cs="Calibri"/>
                <w:b/>
                <w:bCs/>
                <w:szCs w:val="22"/>
              </w:rPr>
            </w:pPr>
            <w:proofErr w:type="spellStart"/>
            <w:r w:rsidRPr="001D6081">
              <w:rPr>
                <w:rFonts w:cs="Calibri"/>
                <w:b/>
                <w:bCs/>
                <w:szCs w:val="22"/>
              </w:rPr>
              <w:t>Situati</w:t>
            </w:r>
            <w:r w:rsidR="00B940EE" w:rsidRPr="001D6081">
              <w:rPr>
                <w:rFonts w:cs="Calibri"/>
                <w:b/>
                <w:bCs/>
                <w:szCs w:val="22"/>
              </w:rPr>
              <w:t>e</w:t>
            </w:r>
            <w:proofErr w:type="spellEnd"/>
          </w:p>
        </w:tc>
        <w:tc>
          <w:tcPr>
            <w:tcW w:w="0" w:type="auto"/>
            <w:vAlign w:val="center"/>
            <w:hideMark/>
          </w:tcPr>
          <w:p w14:paraId="031CD2C2" w14:textId="33F6FD28" w:rsidR="000706CE" w:rsidRPr="001D6081" w:rsidRDefault="00B940EE" w:rsidP="00776CE1">
            <w:pPr>
              <w:spacing w:after="120" w:line="276" w:lineRule="auto"/>
              <w:jc w:val="both"/>
              <w:rPr>
                <w:rFonts w:cs="Calibri"/>
                <w:b/>
                <w:bCs/>
                <w:szCs w:val="22"/>
              </w:rPr>
            </w:pPr>
            <w:proofErr w:type="spellStart"/>
            <w:r w:rsidRPr="001D6081">
              <w:rPr>
                <w:rFonts w:cs="Calibri"/>
                <w:b/>
                <w:bCs/>
                <w:szCs w:val="22"/>
              </w:rPr>
              <w:t>Maandelijks</w:t>
            </w:r>
            <w:proofErr w:type="spellEnd"/>
            <w:r w:rsidRPr="001D6081">
              <w:rPr>
                <w:rFonts w:cs="Calibri"/>
                <w:b/>
                <w:bCs/>
                <w:szCs w:val="22"/>
              </w:rPr>
              <w:t xml:space="preserve"> </w:t>
            </w:r>
            <w:proofErr w:type="spellStart"/>
            <w:r w:rsidRPr="001D6081">
              <w:rPr>
                <w:rFonts w:cs="Calibri"/>
                <w:b/>
                <w:bCs/>
                <w:szCs w:val="22"/>
              </w:rPr>
              <w:t>inkomen</w:t>
            </w:r>
            <w:proofErr w:type="spellEnd"/>
            <w:r w:rsidR="000706CE" w:rsidRPr="001D6081">
              <w:rPr>
                <w:rFonts w:cs="Calibri"/>
                <w:b/>
                <w:bCs/>
                <w:szCs w:val="22"/>
              </w:rPr>
              <w:t xml:space="preserve"> (</w:t>
            </w:r>
            <w:proofErr w:type="spellStart"/>
            <w:r w:rsidR="000706CE" w:rsidRPr="001D6081">
              <w:rPr>
                <w:rFonts w:cs="Calibri"/>
                <w:b/>
                <w:bCs/>
                <w:szCs w:val="22"/>
              </w:rPr>
              <w:t>net</w:t>
            </w:r>
            <w:r w:rsidRPr="001D6081">
              <w:rPr>
                <w:rFonts w:cs="Calibri"/>
                <w:b/>
                <w:bCs/>
                <w:szCs w:val="22"/>
              </w:rPr>
              <w:t>to</w:t>
            </w:r>
            <w:proofErr w:type="spellEnd"/>
            <w:r w:rsidR="000706CE" w:rsidRPr="001D6081">
              <w:rPr>
                <w:rFonts w:cs="Calibri"/>
                <w:b/>
                <w:bCs/>
                <w:szCs w:val="22"/>
              </w:rPr>
              <w:t xml:space="preserve">, </w:t>
            </w:r>
            <w:proofErr w:type="spellStart"/>
            <w:r w:rsidR="000706CE" w:rsidRPr="001D6081">
              <w:rPr>
                <w:rFonts w:cs="Calibri"/>
                <w:b/>
                <w:bCs/>
                <w:szCs w:val="22"/>
              </w:rPr>
              <w:t>a</w:t>
            </w:r>
            <w:r w:rsidRPr="001D6081">
              <w:rPr>
                <w:rFonts w:cs="Calibri"/>
                <w:b/>
                <w:bCs/>
                <w:szCs w:val="22"/>
              </w:rPr>
              <w:t>fgerond</w:t>
            </w:r>
            <w:proofErr w:type="spellEnd"/>
            <w:r w:rsidR="000706CE" w:rsidRPr="001D6081">
              <w:rPr>
                <w:rFonts w:cs="Calibri"/>
                <w:b/>
                <w:bCs/>
                <w:szCs w:val="22"/>
              </w:rPr>
              <w:t>)</w:t>
            </w:r>
          </w:p>
        </w:tc>
      </w:tr>
      <w:tr w:rsidR="00B940EE" w:rsidRPr="001D6081" w14:paraId="53ADAB4E" w14:textId="77777777" w:rsidTr="008D0339">
        <w:trPr>
          <w:tblCellSpacing w:w="15" w:type="dxa"/>
        </w:trPr>
        <w:tc>
          <w:tcPr>
            <w:tcW w:w="0" w:type="auto"/>
            <w:vAlign w:val="center"/>
            <w:hideMark/>
          </w:tcPr>
          <w:p w14:paraId="12F39010" w14:textId="1FCC630A" w:rsidR="000706CE" w:rsidRPr="001D6081" w:rsidRDefault="00B940EE" w:rsidP="00776CE1">
            <w:pPr>
              <w:spacing w:after="120" w:line="276" w:lineRule="auto"/>
              <w:jc w:val="both"/>
              <w:rPr>
                <w:rFonts w:cs="Calibri"/>
                <w:szCs w:val="22"/>
              </w:rPr>
            </w:pPr>
            <w:r w:rsidRPr="001D6081">
              <w:rPr>
                <w:rFonts w:cs="Calibri"/>
                <w:szCs w:val="22"/>
              </w:rPr>
              <w:t>IVT</w:t>
            </w:r>
            <w:r w:rsidR="000706CE" w:rsidRPr="001D6081">
              <w:rPr>
                <w:rFonts w:cs="Calibri"/>
                <w:szCs w:val="22"/>
              </w:rPr>
              <w:t xml:space="preserve"> </w:t>
            </w:r>
            <w:proofErr w:type="spellStart"/>
            <w:r w:rsidRPr="001D6081">
              <w:rPr>
                <w:rFonts w:cs="Calibri"/>
                <w:szCs w:val="22"/>
              </w:rPr>
              <w:t>alleen</w:t>
            </w:r>
            <w:proofErr w:type="spellEnd"/>
            <w:r w:rsidR="000706CE" w:rsidRPr="001D6081">
              <w:rPr>
                <w:rFonts w:cs="Calibri"/>
                <w:szCs w:val="22"/>
              </w:rPr>
              <w:t xml:space="preserve"> (</w:t>
            </w:r>
            <w:proofErr w:type="spellStart"/>
            <w:r w:rsidRPr="001D6081">
              <w:rPr>
                <w:rFonts w:cs="Calibri"/>
                <w:szCs w:val="22"/>
              </w:rPr>
              <w:t>alleenstaande</w:t>
            </w:r>
            <w:proofErr w:type="spellEnd"/>
            <w:r w:rsidR="000706CE" w:rsidRPr="001D6081">
              <w:rPr>
                <w:rFonts w:cs="Calibri"/>
                <w:szCs w:val="22"/>
              </w:rPr>
              <w:t xml:space="preserve">, </w:t>
            </w:r>
            <w:proofErr w:type="spellStart"/>
            <w:r w:rsidRPr="001D6081">
              <w:rPr>
                <w:rFonts w:cs="Calibri"/>
                <w:szCs w:val="22"/>
              </w:rPr>
              <w:t>werkloos</w:t>
            </w:r>
            <w:proofErr w:type="spellEnd"/>
            <w:r w:rsidR="000706CE" w:rsidRPr="001D6081">
              <w:rPr>
                <w:rFonts w:cs="Calibri"/>
                <w:szCs w:val="22"/>
              </w:rPr>
              <w:t>)</w:t>
            </w:r>
          </w:p>
        </w:tc>
        <w:tc>
          <w:tcPr>
            <w:tcW w:w="0" w:type="auto"/>
            <w:vAlign w:val="center"/>
            <w:hideMark/>
          </w:tcPr>
          <w:p w14:paraId="24EA82EE" w14:textId="64BEDD33" w:rsidR="000706CE" w:rsidRPr="001D6081" w:rsidRDefault="000706CE" w:rsidP="00776CE1">
            <w:pPr>
              <w:spacing w:after="120" w:line="276" w:lineRule="auto"/>
              <w:jc w:val="both"/>
              <w:rPr>
                <w:rFonts w:cs="Calibri"/>
                <w:szCs w:val="22"/>
              </w:rPr>
            </w:pPr>
            <w:r w:rsidRPr="001D6081">
              <w:rPr>
                <w:rFonts w:cs="Calibri"/>
                <w:szCs w:val="22"/>
              </w:rPr>
              <w:t xml:space="preserve">± </w:t>
            </w:r>
            <w:r w:rsidR="00B940EE" w:rsidRPr="001D6081">
              <w:rPr>
                <w:rFonts w:cs="Calibri"/>
                <w:szCs w:val="22"/>
              </w:rPr>
              <w:t xml:space="preserve">€ </w:t>
            </w:r>
            <w:r w:rsidRPr="001D6081">
              <w:rPr>
                <w:rFonts w:cs="Calibri"/>
                <w:szCs w:val="22"/>
              </w:rPr>
              <w:t>1 100</w:t>
            </w:r>
          </w:p>
        </w:tc>
      </w:tr>
      <w:tr w:rsidR="00B940EE" w:rsidRPr="001D6081" w14:paraId="26A51FA4" w14:textId="77777777" w:rsidTr="008D0339">
        <w:trPr>
          <w:tblCellSpacing w:w="15" w:type="dxa"/>
        </w:trPr>
        <w:tc>
          <w:tcPr>
            <w:tcW w:w="0" w:type="auto"/>
            <w:vAlign w:val="center"/>
            <w:hideMark/>
          </w:tcPr>
          <w:p w14:paraId="4891B26E" w14:textId="462A3276" w:rsidR="000706CE" w:rsidRPr="001D6081" w:rsidRDefault="00B940EE" w:rsidP="00776CE1">
            <w:pPr>
              <w:spacing w:after="120" w:line="276" w:lineRule="auto"/>
              <w:jc w:val="both"/>
              <w:rPr>
                <w:rFonts w:cs="Calibri"/>
                <w:szCs w:val="22"/>
                <w:lang w:val="nl-BE"/>
              </w:rPr>
            </w:pPr>
            <w:r w:rsidRPr="001D6081">
              <w:rPr>
                <w:rFonts w:cs="Calibri"/>
                <w:szCs w:val="22"/>
                <w:lang w:val="nl-BE"/>
              </w:rPr>
              <w:t>IVT</w:t>
            </w:r>
            <w:r w:rsidR="000706CE" w:rsidRPr="001D6081">
              <w:rPr>
                <w:rFonts w:cs="Calibri"/>
                <w:szCs w:val="22"/>
                <w:lang w:val="nl-BE"/>
              </w:rPr>
              <w:t xml:space="preserve"> + </w:t>
            </w:r>
            <w:r w:rsidRPr="001D6081">
              <w:rPr>
                <w:rFonts w:cs="Calibri"/>
                <w:szCs w:val="22"/>
                <w:lang w:val="nl-BE"/>
              </w:rPr>
              <w:t>IT</w:t>
            </w:r>
            <w:r w:rsidR="000706CE" w:rsidRPr="001D6081">
              <w:rPr>
                <w:rFonts w:cs="Calibri"/>
                <w:szCs w:val="22"/>
                <w:lang w:val="nl-BE"/>
              </w:rPr>
              <w:t xml:space="preserve"> (</w:t>
            </w:r>
            <w:r w:rsidRPr="001D6081">
              <w:rPr>
                <w:rFonts w:cs="Calibri"/>
                <w:szCs w:val="22"/>
                <w:lang w:val="nl-BE"/>
              </w:rPr>
              <w:t>alleenstaande met nood aan zorg</w:t>
            </w:r>
            <w:r w:rsidR="000706CE" w:rsidRPr="001D6081">
              <w:rPr>
                <w:rFonts w:cs="Calibri"/>
                <w:szCs w:val="22"/>
                <w:lang w:val="nl-BE"/>
              </w:rPr>
              <w:t>)</w:t>
            </w:r>
          </w:p>
        </w:tc>
        <w:tc>
          <w:tcPr>
            <w:tcW w:w="0" w:type="auto"/>
            <w:vAlign w:val="center"/>
            <w:hideMark/>
          </w:tcPr>
          <w:p w14:paraId="1876F517" w14:textId="70F218FC" w:rsidR="000706CE" w:rsidRPr="001D6081" w:rsidRDefault="00B940EE" w:rsidP="00776CE1">
            <w:pPr>
              <w:spacing w:after="120" w:line="276" w:lineRule="auto"/>
              <w:jc w:val="both"/>
              <w:rPr>
                <w:rFonts w:cs="Calibri"/>
                <w:szCs w:val="22"/>
              </w:rPr>
            </w:pPr>
            <w:proofErr w:type="spellStart"/>
            <w:r w:rsidRPr="001D6081">
              <w:rPr>
                <w:rFonts w:cs="Calibri"/>
                <w:szCs w:val="22"/>
              </w:rPr>
              <w:t>Tot</w:t>
            </w:r>
            <w:proofErr w:type="spellEnd"/>
            <w:r w:rsidRPr="001D6081">
              <w:rPr>
                <w:rFonts w:cs="Calibri"/>
                <w:szCs w:val="22"/>
              </w:rPr>
              <w:t xml:space="preserve"> </w:t>
            </w:r>
            <w:r w:rsidR="000706CE" w:rsidRPr="001D6081">
              <w:rPr>
                <w:rFonts w:cs="Calibri"/>
                <w:szCs w:val="22"/>
              </w:rPr>
              <w:t xml:space="preserve">± </w:t>
            </w:r>
            <w:r w:rsidRPr="001D6081">
              <w:rPr>
                <w:rFonts w:cs="Calibri"/>
                <w:szCs w:val="22"/>
              </w:rPr>
              <w:t xml:space="preserve">€ </w:t>
            </w:r>
            <w:r w:rsidR="000706CE" w:rsidRPr="001D6081">
              <w:rPr>
                <w:rFonts w:cs="Calibri"/>
                <w:szCs w:val="22"/>
              </w:rPr>
              <w:t>1 500</w:t>
            </w:r>
          </w:p>
        </w:tc>
      </w:tr>
      <w:tr w:rsidR="00B940EE" w:rsidRPr="001D6081" w14:paraId="5EAE524B" w14:textId="77777777" w:rsidTr="008D0339">
        <w:trPr>
          <w:tblCellSpacing w:w="15" w:type="dxa"/>
        </w:trPr>
        <w:tc>
          <w:tcPr>
            <w:tcW w:w="0" w:type="auto"/>
            <w:vAlign w:val="center"/>
            <w:hideMark/>
          </w:tcPr>
          <w:p w14:paraId="27BB9778" w14:textId="298819BC" w:rsidR="000706CE" w:rsidRPr="001D6081" w:rsidRDefault="000706CE" w:rsidP="00776CE1">
            <w:pPr>
              <w:spacing w:after="120" w:line="276" w:lineRule="auto"/>
              <w:jc w:val="both"/>
              <w:rPr>
                <w:rFonts w:cs="Calibri"/>
                <w:szCs w:val="22"/>
                <w:lang w:val="nl-BE"/>
              </w:rPr>
            </w:pPr>
            <w:r w:rsidRPr="001D6081">
              <w:rPr>
                <w:rFonts w:cs="Calibri"/>
                <w:szCs w:val="22"/>
                <w:lang w:val="nl-BE"/>
              </w:rPr>
              <w:t>Acti</w:t>
            </w:r>
            <w:r w:rsidR="00B940EE" w:rsidRPr="001D6081">
              <w:rPr>
                <w:rFonts w:cs="Calibri"/>
                <w:szCs w:val="22"/>
                <w:lang w:val="nl-BE"/>
              </w:rPr>
              <w:t>e</w:t>
            </w:r>
            <w:r w:rsidRPr="001D6081">
              <w:rPr>
                <w:rFonts w:cs="Calibri"/>
                <w:szCs w:val="22"/>
                <w:lang w:val="nl-BE"/>
              </w:rPr>
              <w:t>f (</w:t>
            </w:r>
            <w:r w:rsidR="00B940EE" w:rsidRPr="001D6081">
              <w:rPr>
                <w:rFonts w:cs="Calibri"/>
                <w:szCs w:val="22"/>
                <w:lang w:val="nl-BE"/>
              </w:rPr>
              <w:t>halftijds</w:t>
            </w:r>
            <w:r w:rsidRPr="001D6081">
              <w:rPr>
                <w:rFonts w:cs="Calibri"/>
                <w:szCs w:val="22"/>
                <w:lang w:val="nl-BE"/>
              </w:rPr>
              <w:t xml:space="preserve">, </w:t>
            </w:r>
            <w:r w:rsidR="00B940EE" w:rsidRPr="001D6081">
              <w:rPr>
                <w:rFonts w:cs="Calibri"/>
                <w:szCs w:val="22"/>
                <w:lang w:val="nl-BE"/>
              </w:rPr>
              <w:t>minimumloon</w:t>
            </w:r>
            <w:r w:rsidRPr="001D6081">
              <w:rPr>
                <w:rFonts w:cs="Calibri"/>
                <w:szCs w:val="22"/>
                <w:lang w:val="nl-BE"/>
              </w:rPr>
              <w:t>)</w:t>
            </w:r>
          </w:p>
        </w:tc>
        <w:tc>
          <w:tcPr>
            <w:tcW w:w="0" w:type="auto"/>
            <w:vAlign w:val="center"/>
            <w:hideMark/>
          </w:tcPr>
          <w:p w14:paraId="62AE959B" w14:textId="1CF9564D" w:rsidR="000706CE" w:rsidRPr="001D6081" w:rsidRDefault="000706CE" w:rsidP="00776CE1">
            <w:pPr>
              <w:spacing w:after="120" w:line="276" w:lineRule="auto"/>
              <w:jc w:val="both"/>
              <w:rPr>
                <w:rFonts w:cs="Calibri"/>
                <w:szCs w:val="22"/>
              </w:rPr>
            </w:pPr>
            <w:r w:rsidRPr="001D6081">
              <w:rPr>
                <w:rFonts w:cs="Calibri"/>
                <w:szCs w:val="22"/>
              </w:rPr>
              <w:t xml:space="preserve">± </w:t>
            </w:r>
            <w:r w:rsidR="00B940EE" w:rsidRPr="001D6081">
              <w:rPr>
                <w:rFonts w:cs="Calibri"/>
                <w:szCs w:val="22"/>
              </w:rPr>
              <w:t xml:space="preserve">€ </w:t>
            </w:r>
            <w:r w:rsidRPr="001D6081">
              <w:rPr>
                <w:rFonts w:cs="Calibri"/>
                <w:szCs w:val="22"/>
              </w:rPr>
              <w:t xml:space="preserve">1 200 - </w:t>
            </w:r>
            <w:r w:rsidR="00B940EE" w:rsidRPr="001D6081">
              <w:rPr>
                <w:rFonts w:cs="Calibri"/>
                <w:szCs w:val="22"/>
              </w:rPr>
              <w:t xml:space="preserve">€ </w:t>
            </w:r>
            <w:r w:rsidRPr="001D6081">
              <w:rPr>
                <w:rFonts w:cs="Calibri"/>
                <w:szCs w:val="22"/>
              </w:rPr>
              <w:t>1 400</w:t>
            </w:r>
          </w:p>
        </w:tc>
      </w:tr>
      <w:tr w:rsidR="00B940EE" w:rsidRPr="001D6081" w14:paraId="6261D437" w14:textId="77777777" w:rsidTr="008D0339">
        <w:trPr>
          <w:tblCellSpacing w:w="15" w:type="dxa"/>
        </w:trPr>
        <w:tc>
          <w:tcPr>
            <w:tcW w:w="0" w:type="auto"/>
            <w:vAlign w:val="center"/>
            <w:hideMark/>
          </w:tcPr>
          <w:p w14:paraId="6097F22B" w14:textId="50B70F93" w:rsidR="000706CE" w:rsidRPr="001D6081" w:rsidRDefault="000706CE" w:rsidP="00776CE1">
            <w:pPr>
              <w:spacing w:after="120" w:line="276" w:lineRule="auto"/>
              <w:jc w:val="both"/>
              <w:rPr>
                <w:rFonts w:cs="Calibri"/>
                <w:szCs w:val="22"/>
              </w:rPr>
            </w:pPr>
            <w:proofErr w:type="spellStart"/>
            <w:r w:rsidRPr="001D6081">
              <w:rPr>
                <w:rFonts w:cs="Calibri"/>
                <w:szCs w:val="22"/>
              </w:rPr>
              <w:t>Acti</w:t>
            </w:r>
            <w:r w:rsidR="00B940EE" w:rsidRPr="001D6081">
              <w:rPr>
                <w:rFonts w:cs="Calibri"/>
                <w:szCs w:val="22"/>
              </w:rPr>
              <w:t>e</w:t>
            </w:r>
            <w:r w:rsidRPr="001D6081">
              <w:rPr>
                <w:rFonts w:cs="Calibri"/>
                <w:szCs w:val="22"/>
              </w:rPr>
              <w:t>f</w:t>
            </w:r>
            <w:proofErr w:type="spellEnd"/>
            <w:r w:rsidRPr="001D6081">
              <w:rPr>
                <w:rFonts w:cs="Calibri"/>
                <w:szCs w:val="22"/>
              </w:rPr>
              <w:t xml:space="preserve"> (</w:t>
            </w:r>
            <w:proofErr w:type="spellStart"/>
            <w:r w:rsidR="00B940EE" w:rsidRPr="001D6081">
              <w:rPr>
                <w:rFonts w:cs="Calibri"/>
                <w:szCs w:val="22"/>
              </w:rPr>
              <w:t>voltijds</w:t>
            </w:r>
            <w:proofErr w:type="spellEnd"/>
            <w:r w:rsidRPr="001D6081">
              <w:rPr>
                <w:rFonts w:cs="Calibri"/>
                <w:szCs w:val="22"/>
              </w:rPr>
              <w:t xml:space="preserve">, </w:t>
            </w:r>
            <w:proofErr w:type="spellStart"/>
            <w:r w:rsidRPr="001D6081">
              <w:rPr>
                <w:rFonts w:cs="Calibri"/>
                <w:szCs w:val="22"/>
              </w:rPr>
              <w:t>minimum</w:t>
            </w:r>
            <w:r w:rsidR="00B940EE" w:rsidRPr="001D6081">
              <w:rPr>
                <w:rFonts w:cs="Calibri"/>
                <w:szCs w:val="22"/>
              </w:rPr>
              <w:t>loon</w:t>
            </w:r>
            <w:proofErr w:type="spellEnd"/>
            <w:r w:rsidRPr="001D6081">
              <w:rPr>
                <w:rFonts w:cs="Calibri"/>
                <w:szCs w:val="22"/>
              </w:rPr>
              <w:t>)</w:t>
            </w:r>
          </w:p>
        </w:tc>
        <w:tc>
          <w:tcPr>
            <w:tcW w:w="0" w:type="auto"/>
            <w:vAlign w:val="center"/>
            <w:hideMark/>
          </w:tcPr>
          <w:p w14:paraId="40323D2E" w14:textId="47B5270F" w:rsidR="000706CE" w:rsidRPr="001D6081" w:rsidRDefault="000706CE" w:rsidP="00776CE1">
            <w:pPr>
              <w:spacing w:after="120" w:line="276" w:lineRule="auto"/>
              <w:jc w:val="both"/>
              <w:rPr>
                <w:rFonts w:cs="Calibri"/>
                <w:szCs w:val="22"/>
              </w:rPr>
            </w:pPr>
            <w:r w:rsidRPr="001D6081">
              <w:rPr>
                <w:rFonts w:cs="Calibri"/>
                <w:szCs w:val="22"/>
              </w:rPr>
              <w:t xml:space="preserve">± </w:t>
            </w:r>
            <w:r w:rsidR="00B940EE" w:rsidRPr="001D6081">
              <w:rPr>
                <w:rFonts w:cs="Calibri"/>
                <w:szCs w:val="22"/>
              </w:rPr>
              <w:t xml:space="preserve">€ </w:t>
            </w:r>
            <w:r w:rsidRPr="001D6081">
              <w:rPr>
                <w:rFonts w:cs="Calibri"/>
                <w:szCs w:val="22"/>
              </w:rPr>
              <w:t xml:space="preserve">1 800 - </w:t>
            </w:r>
            <w:r w:rsidR="00B940EE" w:rsidRPr="001D6081">
              <w:rPr>
                <w:rFonts w:cs="Calibri"/>
                <w:szCs w:val="22"/>
              </w:rPr>
              <w:t xml:space="preserve">€ </w:t>
            </w:r>
            <w:r w:rsidRPr="001D6081">
              <w:rPr>
                <w:rFonts w:cs="Calibri"/>
                <w:szCs w:val="22"/>
              </w:rPr>
              <w:t xml:space="preserve">2 000 </w:t>
            </w:r>
          </w:p>
        </w:tc>
      </w:tr>
      <w:tr w:rsidR="00B940EE" w:rsidRPr="001D6081" w14:paraId="614B150A" w14:textId="77777777" w:rsidTr="008D0339">
        <w:trPr>
          <w:tblCellSpacing w:w="15" w:type="dxa"/>
        </w:trPr>
        <w:tc>
          <w:tcPr>
            <w:tcW w:w="0" w:type="auto"/>
            <w:vAlign w:val="center"/>
            <w:hideMark/>
          </w:tcPr>
          <w:p w14:paraId="5E173F42" w14:textId="139C2A18" w:rsidR="000706CE" w:rsidRPr="001D6081" w:rsidRDefault="00B940EE" w:rsidP="00776CE1">
            <w:pPr>
              <w:spacing w:after="120" w:line="276" w:lineRule="auto"/>
              <w:jc w:val="both"/>
              <w:rPr>
                <w:rFonts w:cs="Calibri"/>
                <w:szCs w:val="22"/>
                <w:lang w:val="nl-BE"/>
              </w:rPr>
            </w:pPr>
            <w:r w:rsidRPr="001D6081">
              <w:rPr>
                <w:rFonts w:cs="Calibri"/>
                <w:szCs w:val="22"/>
                <w:lang w:val="nl-BE"/>
              </w:rPr>
              <w:t>Terug</w:t>
            </w:r>
            <w:r w:rsidR="000706CE" w:rsidRPr="001D6081">
              <w:rPr>
                <w:rFonts w:cs="Calibri"/>
                <w:szCs w:val="22"/>
                <w:lang w:val="nl-BE"/>
              </w:rPr>
              <w:t xml:space="preserve"> (e</w:t>
            </w:r>
            <w:r w:rsidRPr="001D6081">
              <w:rPr>
                <w:rFonts w:cs="Calibri"/>
                <w:szCs w:val="22"/>
                <w:lang w:val="nl-BE"/>
              </w:rPr>
              <w:t>n recht op</w:t>
            </w:r>
            <w:r w:rsidR="000706CE" w:rsidRPr="001D6081">
              <w:rPr>
                <w:rFonts w:cs="Calibri"/>
                <w:szCs w:val="22"/>
                <w:lang w:val="nl-BE"/>
              </w:rPr>
              <w:t xml:space="preserve"> </w:t>
            </w:r>
            <w:r w:rsidRPr="001D6081">
              <w:rPr>
                <w:rFonts w:cs="Calibri"/>
                <w:szCs w:val="22"/>
                <w:lang w:val="nl-BE"/>
              </w:rPr>
              <w:t>IVT</w:t>
            </w:r>
            <w:r w:rsidR="000706CE" w:rsidRPr="001D6081">
              <w:rPr>
                <w:rFonts w:cs="Calibri"/>
                <w:szCs w:val="22"/>
                <w:lang w:val="nl-BE"/>
              </w:rPr>
              <w:t>/</w:t>
            </w:r>
            <w:r w:rsidRPr="001D6081">
              <w:rPr>
                <w:rFonts w:cs="Calibri"/>
                <w:szCs w:val="22"/>
                <w:lang w:val="nl-BE"/>
              </w:rPr>
              <w:t>IT</w:t>
            </w:r>
            <w:r w:rsidR="000706CE" w:rsidRPr="001D6081">
              <w:rPr>
                <w:rFonts w:cs="Calibri"/>
                <w:szCs w:val="22"/>
                <w:lang w:val="nl-BE"/>
              </w:rPr>
              <w:t>)</w:t>
            </w:r>
          </w:p>
        </w:tc>
        <w:tc>
          <w:tcPr>
            <w:tcW w:w="0" w:type="auto"/>
            <w:vAlign w:val="center"/>
            <w:hideMark/>
          </w:tcPr>
          <w:p w14:paraId="3CE2BBCA" w14:textId="23B32B13" w:rsidR="000706CE" w:rsidRPr="001D6081" w:rsidRDefault="00B940EE" w:rsidP="00776CE1">
            <w:pPr>
              <w:spacing w:after="120" w:line="276" w:lineRule="auto"/>
              <w:jc w:val="both"/>
              <w:rPr>
                <w:rFonts w:cs="Calibri"/>
                <w:szCs w:val="22"/>
              </w:rPr>
            </w:pPr>
            <w:proofErr w:type="spellStart"/>
            <w:r w:rsidRPr="001D6081">
              <w:rPr>
                <w:rFonts w:cs="Calibri"/>
                <w:szCs w:val="22"/>
              </w:rPr>
              <w:t>Terug</w:t>
            </w:r>
            <w:proofErr w:type="spellEnd"/>
            <w:r w:rsidRPr="001D6081">
              <w:rPr>
                <w:rFonts w:cs="Calibri"/>
                <w:szCs w:val="22"/>
              </w:rPr>
              <w:t xml:space="preserve"> </w:t>
            </w:r>
            <w:proofErr w:type="spellStart"/>
            <w:r w:rsidRPr="001D6081">
              <w:rPr>
                <w:rFonts w:cs="Calibri"/>
                <w:szCs w:val="22"/>
              </w:rPr>
              <w:t>naar</w:t>
            </w:r>
            <w:proofErr w:type="spellEnd"/>
            <w:r w:rsidR="000706CE" w:rsidRPr="001D6081">
              <w:rPr>
                <w:rFonts w:cs="Calibri"/>
                <w:szCs w:val="22"/>
              </w:rPr>
              <w:t xml:space="preserve"> ± </w:t>
            </w:r>
            <w:r w:rsidRPr="001D6081">
              <w:rPr>
                <w:rFonts w:cs="Calibri"/>
                <w:szCs w:val="22"/>
              </w:rPr>
              <w:t>€</w:t>
            </w:r>
            <w:r w:rsidR="000706CE" w:rsidRPr="001D6081">
              <w:rPr>
                <w:rFonts w:cs="Calibri"/>
                <w:szCs w:val="22"/>
              </w:rPr>
              <w:t xml:space="preserve">1 100 </w:t>
            </w:r>
            <w:r w:rsidRPr="001D6081">
              <w:rPr>
                <w:rFonts w:cs="Calibri"/>
                <w:szCs w:val="22"/>
              </w:rPr>
              <w:t>–</w:t>
            </w:r>
            <w:r w:rsidR="000706CE" w:rsidRPr="001D6081">
              <w:rPr>
                <w:rFonts w:cs="Calibri"/>
                <w:szCs w:val="22"/>
              </w:rPr>
              <w:t xml:space="preserve"> </w:t>
            </w:r>
            <w:r w:rsidRPr="001D6081">
              <w:rPr>
                <w:rFonts w:cs="Calibri"/>
                <w:szCs w:val="22"/>
              </w:rPr>
              <w:t xml:space="preserve">€ </w:t>
            </w:r>
            <w:r w:rsidR="000706CE" w:rsidRPr="001D6081">
              <w:rPr>
                <w:rFonts w:cs="Calibri"/>
                <w:szCs w:val="22"/>
              </w:rPr>
              <w:t>1</w:t>
            </w:r>
            <w:r w:rsidRPr="001D6081">
              <w:rPr>
                <w:rFonts w:cs="Calibri"/>
                <w:szCs w:val="22"/>
              </w:rPr>
              <w:t xml:space="preserve"> </w:t>
            </w:r>
            <w:r w:rsidR="000706CE" w:rsidRPr="001D6081">
              <w:rPr>
                <w:rFonts w:cs="Calibri"/>
                <w:szCs w:val="22"/>
              </w:rPr>
              <w:t>500</w:t>
            </w:r>
          </w:p>
        </w:tc>
      </w:tr>
    </w:tbl>
    <w:p w14:paraId="2C48AFEA" w14:textId="77777777" w:rsidR="00EA041E" w:rsidRDefault="00EA041E" w:rsidP="00776CE1">
      <w:pPr>
        <w:spacing w:after="120" w:line="276" w:lineRule="auto"/>
        <w:jc w:val="both"/>
        <w:rPr>
          <w:ins w:id="32" w:author="Parent Eva" w:date="2025-09-03T19:22:00Z" w16du:dateUtc="2025-09-03T17:22:00Z"/>
          <w:rFonts w:cs="Calibri"/>
          <w:b/>
          <w:bCs/>
          <w:szCs w:val="22"/>
          <w:lang w:val="nl-BE"/>
        </w:rPr>
      </w:pPr>
    </w:p>
    <w:p w14:paraId="49A553A4" w14:textId="3E09E63E" w:rsidR="008F7D8E" w:rsidRPr="001D6081" w:rsidRDefault="008F7D8E" w:rsidP="00776CE1">
      <w:pPr>
        <w:spacing w:after="120" w:line="276" w:lineRule="auto"/>
        <w:jc w:val="both"/>
        <w:rPr>
          <w:rFonts w:cs="Calibri"/>
          <w:szCs w:val="22"/>
          <w:lang w:val="nl-BE"/>
        </w:rPr>
      </w:pPr>
      <w:del w:id="33" w:author="Parent Eva" w:date="2025-09-03T19:22:00Z" w16du:dateUtc="2025-09-03T17:22:00Z">
        <w:r w:rsidRPr="001D6081" w:rsidDel="00EA041E">
          <w:rPr>
            <w:rFonts w:cs="Calibri"/>
            <w:b/>
            <w:bCs/>
            <w:szCs w:val="22"/>
            <w:lang w:val="nl-BE"/>
          </w:rPr>
          <w:delText xml:space="preserve">Daardoor </w:delText>
        </w:r>
      </w:del>
      <w:ins w:id="34" w:author="Parent Eva" w:date="2025-09-03T19:22:00Z" w16du:dateUtc="2025-09-03T17:22:00Z">
        <w:r w:rsidR="00EA041E">
          <w:rPr>
            <w:rFonts w:cs="Calibri"/>
            <w:b/>
            <w:bCs/>
            <w:szCs w:val="22"/>
            <w:lang w:val="nl-BE"/>
          </w:rPr>
          <w:t>Hier</w:t>
        </w:r>
        <w:r w:rsidR="00EA041E" w:rsidRPr="001D6081">
          <w:rPr>
            <w:rFonts w:cs="Calibri"/>
            <w:b/>
            <w:bCs/>
            <w:szCs w:val="22"/>
            <w:lang w:val="nl-BE"/>
          </w:rPr>
          <w:t xml:space="preserve">door </w:t>
        </w:r>
      </w:ins>
      <w:r w:rsidRPr="001D6081">
        <w:rPr>
          <w:rFonts w:cs="Calibri"/>
          <w:b/>
          <w:bCs/>
          <w:szCs w:val="22"/>
          <w:lang w:val="nl-BE"/>
        </w:rPr>
        <w:t>durven personen met een handicap vaak niet de stap naar werk te zetten en zullen ze daar na de hervorming</w:t>
      </w:r>
      <w:r w:rsidRPr="001D6081">
        <w:rPr>
          <w:rFonts w:cs="Calibri"/>
          <w:szCs w:val="22"/>
          <w:lang w:val="nl-BE"/>
        </w:rPr>
        <w:t xml:space="preserve"> </w:t>
      </w:r>
      <w:r w:rsidRPr="001D6081">
        <w:rPr>
          <w:rFonts w:cs="Calibri"/>
          <w:b/>
          <w:bCs/>
          <w:szCs w:val="22"/>
          <w:lang w:val="nl-BE"/>
        </w:rPr>
        <w:t>nog minder toe geneigd zijn</w:t>
      </w:r>
      <w:r w:rsidRPr="001D6081">
        <w:rPr>
          <w:rFonts w:cs="Calibri"/>
          <w:szCs w:val="22"/>
          <w:lang w:val="nl-BE"/>
        </w:rPr>
        <w:t>. Het risico dat ze na afloop van hun recht op een werkloosheidsuitkering worden doorverwezen naar het OCMW-inkomen is reëel en zou een aanzienlijke vermindering van hun beschikbaar inkomen betekenen.</w:t>
      </w:r>
    </w:p>
    <w:p w14:paraId="175F7EDF" w14:textId="657E02C8" w:rsidR="008F7D8E" w:rsidRPr="00D84D09" w:rsidRDefault="008F7D8E">
      <w:pPr>
        <w:pStyle w:val="Titre3"/>
        <w:numPr>
          <w:ilvl w:val="1"/>
          <w:numId w:val="27"/>
        </w:numPr>
        <w:rPr>
          <w:rFonts w:ascii="Verdana" w:hAnsi="Verdana" w:cs="Calibri"/>
          <w:sz w:val="22"/>
          <w:szCs w:val="22"/>
          <w:lang w:val="nl-BE"/>
          <w:rPrChange w:id="35" w:author="Magritte Olivier" w:date="2025-09-03T15:20:00Z" w16du:dateUtc="2025-09-03T13:20:00Z">
            <w:rPr>
              <w:lang w:val="nl-BE"/>
            </w:rPr>
          </w:rPrChange>
        </w:rPr>
        <w:pPrChange w:id="36" w:author="Magritte Olivier" w:date="2025-09-03T15:20:00Z" w16du:dateUtc="2025-09-03T13:20:00Z">
          <w:pPr>
            <w:pStyle w:val="Titre3"/>
          </w:pPr>
        </w:pPrChange>
      </w:pPr>
      <w:r w:rsidRPr="00D84D09">
        <w:rPr>
          <w:rFonts w:ascii="Verdana" w:hAnsi="Verdana" w:cs="Calibri"/>
          <w:sz w:val="22"/>
          <w:szCs w:val="22"/>
          <w:lang w:val="nl-BE"/>
          <w:rPrChange w:id="37" w:author="Magritte Olivier" w:date="2025-09-03T15:20:00Z" w16du:dateUtc="2025-09-03T13:20:00Z">
            <w:rPr>
              <w:lang w:val="nl-BE"/>
            </w:rPr>
          </w:rPrChange>
        </w:rPr>
        <w:t>Tijd en begeleiding die nodig zijn voor een reguliere baan</w:t>
      </w:r>
    </w:p>
    <w:p w14:paraId="5A2BB487" w14:textId="7DCD8897" w:rsidR="00EB5476" w:rsidRPr="001D6081" w:rsidRDefault="008F7D8E" w:rsidP="00D84D09">
      <w:pPr>
        <w:pStyle w:val="NormalWeb"/>
        <w:spacing w:after="120" w:afterAutospacing="0"/>
        <w:jc w:val="both"/>
        <w:rPr>
          <w:rFonts w:ascii="Verdana" w:hAnsi="Verdana" w:cs="Calibri"/>
          <w:sz w:val="22"/>
          <w:szCs w:val="22"/>
          <w:lang w:val="nl-BE"/>
        </w:rPr>
      </w:pPr>
      <w:r w:rsidRPr="001D6081">
        <w:rPr>
          <w:rFonts w:ascii="Verdana" w:hAnsi="Verdana" w:cs="Calibri"/>
          <w:sz w:val="22"/>
          <w:szCs w:val="22"/>
          <w:lang w:val="nl-BE"/>
        </w:rPr>
        <w:t xml:space="preserve">Het </w:t>
      </w:r>
      <w:r w:rsidRPr="001D6081">
        <w:rPr>
          <w:rFonts w:ascii="Verdana" w:hAnsi="Verdana" w:cs="Calibri"/>
          <w:b/>
          <w:bCs/>
          <w:sz w:val="22"/>
          <w:szCs w:val="22"/>
          <w:lang w:val="nl-BE"/>
        </w:rPr>
        <w:t xml:space="preserve">Platform </w:t>
      </w:r>
      <w:r w:rsidRPr="001D6081">
        <w:rPr>
          <w:rFonts w:ascii="Verdana" w:hAnsi="Verdana" w:cs="Calibri"/>
          <w:sz w:val="22"/>
          <w:szCs w:val="22"/>
          <w:lang w:val="nl-BE"/>
        </w:rPr>
        <w:t xml:space="preserve">wijst erop dat een aanzienlijk aantal personen met een handicap, die werk zoeken, </w:t>
      </w:r>
      <w:del w:id="38" w:author="Parent Eva" w:date="2025-09-03T19:29:00Z" w16du:dateUtc="2025-09-03T17:29:00Z">
        <w:r w:rsidRPr="001D6081" w:rsidDel="00840516">
          <w:rPr>
            <w:rFonts w:ascii="Verdana" w:hAnsi="Verdana" w:cs="Calibri"/>
            <w:sz w:val="22"/>
            <w:szCs w:val="22"/>
            <w:lang w:val="nl-BE"/>
          </w:rPr>
          <w:delText xml:space="preserve">momenteel werkloos </w:delText>
        </w:r>
        <w:r w:rsidR="002266F9" w:rsidRPr="001D6081" w:rsidDel="00840516">
          <w:rPr>
            <w:rFonts w:ascii="Verdana" w:hAnsi="Verdana" w:cs="Calibri"/>
            <w:sz w:val="22"/>
            <w:szCs w:val="22"/>
            <w:lang w:val="nl-BE"/>
          </w:rPr>
          <w:delText>zijn</w:delText>
        </w:r>
        <w:r w:rsidRPr="001D6081" w:rsidDel="00840516">
          <w:rPr>
            <w:rFonts w:ascii="Verdana" w:hAnsi="Verdana" w:cs="Calibri"/>
            <w:sz w:val="22"/>
            <w:szCs w:val="22"/>
            <w:lang w:val="nl-BE"/>
          </w:rPr>
          <w:delText xml:space="preserve">, waardoor zij </w:delText>
        </w:r>
      </w:del>
      <w:r w:rsidRPr="001D6081">
        <w:rPr>
          <w:rFonts w:ascii="Verdana" w:hAnsi="Verdana" w:cs="Calibri"/>
          <w:sz w:val="22"/>
          <w:szCs w:val="22"/>
          <w:lang w:val="nl-BE"/>
        </w:rPr>
        <w:t>in aanmerking komen voor individuele begeleiding door actoren die gespecialiseerd zijn in de integratie van deze doelgroep op de arbeidsmarkt. Deze begeleiding is essentieel om de talrijke belemmeringen voor werk, zowel aan de kant van de werkzoekenden als aan de kant van de werkgevers, weg te nemen.</w:t>
      </w:r>
    </w:p>
    <w:p w14:paraId="6E61C468" w14:textId="723BE248" w:rsidR="000706CE" w:rsidRPr="001D6081" w:rsidRDefault="00D05970" w:rsidP="00776CE1">
      <w:pPr>
        <w:spacing w:line="276" w:lineRule="auto"/>
        <w:jc w:val="both"/>
        <w:rPr>
          <w:rFonts w:cs="Calibri"/>
          <w:szCs w:val="22"/>
          <w:lang w:val="nl-BE"/>
        </w:rPr>
      </w:pPr>
      <w:r w:rsidRPr="001D6081">
        <w:rPr>
          <w:rFonts w:cs="Calibri"/>
          <w:szCs w:val="22"/>
          <w:lang w:val="nl-BE"/>
        </w:rPr>
        <w:t xml:space="preserve">Volgens een recente studie zou de tewerkstelling van een persoon met een handicap die momenteel werkloos is, een besparing van ongeveer 31.000 </w:t>
      </w:r>
      <w:r w:rsidRPr="001D6081">
        <w:rPr>
          <w:rFonts w:cs="Calibri"/>
          <w:szCs w:val="22"/>
          <w:lang w:val="nl-BE"/>
        </w:rPr>
        <w:lastRenderedPageBreak/>
        <w:t>euro per jaar aan overheidsuitgaven opleveren</w:t>
      </w:r>
      <w:r w:rsidR="000706CE" w:rsidRPr="001D6081">
        <w:rPr>
          <w:rFonts w:cs="Calibri"/>
          <w:szCs w:val="22"/>
          <w:lang w:val="nl-BE"/>
        </w:rPr>
        <w:t>.</w:t>
      </w:r>
      <w:r w:rsidR="000706CE" w:rsidRPr="001D6081">
        <w:rPr>
          <w:rStyle w:val="Appelnotedebasdep"/>
          <w:rFonts w:cs="Calibri"/>
          <w:szCs w:val="22"/>
        </w:rPr>
        <w:footnoteReference w:id="4"/>
      </w:r>
      <w:r w:rsidR="000706CE" w:rsidRPr="001D6081">
        <w:rPr>
          <w:rFonts w:cs="Calibri"/>
          <w:szCs w:val="22"/>
          <w:lang w:val="nl-BE"/>
        </w:rPr>
        <w:t xml:space="preserve"> </w:t>
      </w:r>
      <w:r w:rsidR="0003118E" w:rsidRPr="001D6081">
        <w:rPr>
          <w:rFonts w:cs="Calibri"/>
          <w:szCs w:val="22"/>
          <w:lang w:val="nl-BE"/>
        </w:rPr>
        <w:t>Een dergelijke begeleiding vergt echter tijd om bedrijven te adviseren en hun behoeften af te stemmen op de vaardigheden van werkzoekenden met een handicap. Het duurt (gemiddeld) meer dan twee jaar, de duur van de werkloosheidsuitkering, om personen met een handicap aan een baan te helpen</w:t>
      </w:r>
      <w:r w:rsidR="000706CE" w:rsidRPr="001D6081">
        <w:rPr>
          <w:rFonts w:cs="Calibri"/>
          <w:szCs w:val="22"/>
          <w:lang w:val="nl-BE"/>
        </w:rPr>
        <w:t>.</w:t>
      </w:r>
      <w:r w:rsidR="000706CE" w:rsidRPr="001D6081">
        <w:rPr>
          <w:rStyle w:val="Appelnotedebasdep"/>
          <w:rFonts w:cs="Calibri"/>
          <w:szCs w:val="22"/>
        </w:rPr>
        <w:footnoteReference w:id="5"/>
      </w:r>
      <w:r w:rsidR="000706CE" w:rsidRPr="001D6081">
        <w:rPr>
          <w:rFonts w:cs="Calibri"/>
          <w:szCs w:val="22"/>
          <w:lang w:val="nl-BE"/>
        </w:rPr>
        <w:t xml:space="preserve"> </w:t>
      </w:r>
      <w:r w:rsidR="0003118E" w:rsidRPr="001D6081">
        <w:rPr>
          <w:rFonts w:cs="Calibri"/>
          <w:szCs w:val="22"/>
          <w:lang w:val="nl-BE"/>
        </w:rPr>
        <w:t>Een beperking van de werkloosheid tot twee jaar zal dus noodzakelijkerwijs van invloed zijn op de kwaliteit van deze begeleiding voor de begunstigden.</w:t>
      </w:r>
    </w:p>
    <w:p w14:paraId="37B8C99C" w14:textId="4352F154" w:rsidR="000706CE" w:rsidRPr="001D6081" w:rsidRDefault="0003118E" w:rsidP="00496C00">
      <w:pPr>
        <w:pStyle w:val="Titre3"/>
        <w:rPr>
          <w:rFonts w:ascii="Verdana" w:hAnsi="Verdana" w:cs="Calibri"/>
          <w:sz w:val="22"/>
          <w:szCs w:val="22"/>
          <w:lang w:val="nl-BE"/>
        </w:rPr>
      </w:pPr>
      <w:r w:rsidRPr="001D6081">
        <w:rPr>
          <w:rFonts w:ascii="Verdana" w:hAnsi="Verdana" w:cs="Calibri"/>
          <w:sz w:val="22"/>
          <w:szCs w:val="22"/>
          <w:lang w:val="nl-BE"/>
        </w:rPr>
        <w:t>Het bijzonder</w:t>
      </w:r>
      <w:ins w:id="40" w:author="Parent Eva" w:date="2025-09-03T19:30:00Z" w16du:dateUtc="2025-09-03T17:30:00Z">
        <w:r w:rsidR="00840516">
          <w:rPr>
            <w:rFonts w:ascii="Verdana" w:hAnsi="Verdana" w:cs="Calibri"/>
            <w:sz w:val="22"/>
            <w:szCs w:val="22"/>
            <w:lang w:val="nl-BE"/>
          </w:rPr>
          <w:t>e</w:t>
        </w:r>
      </w:ins>
      <w:r w:rsidRPr="001D6081">
        <w:rPr>
          <w:rFonts w:ascii="Verdana" w:hAnsi="Verdana" w:cs="Calibri"/>
          <w:sz w:val="22"/>
          <w:szCs w:val="22"/>
          <w:lang w:val="nl-BE"/>
        </w:rPr>
        <w:t xml:space="preserve"> geval van de mantelzorgers</w:t>
      </w:r>
    </w:p>
    <w:p w14:paraId="3219E2A2" w14:textId="3CBA398C" w:rsidR="0003118E" w:rsidRPr="001D6081" w:rsidRDefault="0003118E" w:rsidP="00776CE1">
      <w:pPr>
        <w:spacing w:after="120" w:line="276" w:lineRule="auto"/>
        <w:jc w:val="both"/>
        <w:rPr>
          <w:rFonts w:cs="Calibri"/>
          <w:szCs w:val="22"/>
          <w:lang w:val="nl-BE"/>
        </w:rPr>
      </w:pPr>
      <w:r w:rsidRPr="001D6081">
        <w:rPr>
          <w:rFonts w:cs="Calibri"/>
          <w:szCs w:val="22"/>
          <w:lang w:val="nl-BE"/>
        </w:rPr>
        <w:t xml:space="preserve">Een andere groep personen, die getroffen wordt door de beperking van de duur van de werkloosheidsuitkeringen, zijn de mantelzorgers. </w:t>
      </w:r>
      <w:r w:rsidR="006832DC" w:rsidRPr="001D6081">
        <w:rPr>
          <w:rFonts w:cs="Calibri"/>
          <w:szCs w:val="22"/>
          <w:lang w:val="nl-BE"/>
        </w:rPr>
        <w:t>Da</w:t>
      </w:r>
      <w:r w:rsidRPr="001D6081">
        <w:rPr>
          <w:rFonts w:cs="Calibri"/>
          <w:szCs w:val="22"/>
          <w:lang w:val="nl-BE"/>
        </w:rPr>
        <w:t>t zijn echtgenoten of ouders van personen met een handicap die niet kunnen werken of geen baan kunnen vinden omdat ze tijd besteden aan de zorg voor hun naaste. In de meeste gevallen gaat het om vrouwen die hun carrière hebben onderbroken om voor hun kind te zorgen. Het is voor hen namelijk niet altijd mogelijk om te werken of een voltijdse baan te behouden bij gebrek aan geschikte opvang of respijtzorg.</w:t>
      </w:r>
    </w:p>
    <w:p w14:paraId="7AB3DE05" w14:textId="234D7E46" w:rsidR="000706CE" w:rsidRPr="001D6081" w:rsidRDefault="0003118E" w:rsidP="00496C00">
      <w:pPr>
        <w:pStyle w:val="Titre3"/>
        <w:rPr>
          <w:rFonts w:ascii="Verdana" w:hAnsi="Verdana"/>
          <w:sz w:val="22"/>
          <w:szCs w:val="22"/>
          <w:lang w:val="nl-BE"/>
        </w:rPr>
      </w:pPr>
      <w:r w:rsidRPr="001D6081">
        <w:rPr>
          <w:rFonts w:ascii="Verdana" w:hAnsi="Verdana"/>
          <w:sz w:val="22"/>
          <w:szCs w:val="22"/>
          <w:lang w:val="nl-BE"/>
        </w:rPr>
        <w:t>Ee</w:t>
      </w:r>
      <w:r w:rsidR="000706CE" w:rsidRPr="001D6081">
        <w:rPr>
          <w:rFonts w:ascii="Verdana" w:hAnsi="Verdana"/>
          <w:sz w:val="22"/>
          <w:szCs w:val="22"/>
          <w:lang w:val="nl-BE"/>
        </w:rPr>
        <w:t xml:space="preserve">n </w:t>
      </w:r>
      <w:r w:rsidRPr="001D6081">
        <w:rPr>
          <w:rFonts w:ascii="Verdana" w:hAnsi="Verdana"/>
          <w:sz w:val="22"/>
          <w:szCs w:val="22"/>
          <w:lang w:val="nl-BE"/>
        </w:rPr>
        <w:t>gebrek aan coördinatie tussen beleidsniveaus wat betreft tewerkstellingsalternatieven</w:t>
      </w:r>
    </w:p>
    <w:p w14:paraId="3F0F59CF" w14:textId="40DDAE37" w:rsidR="0003118E" w:rsidRPr="001D6081" w:rsidRDefault="0003118E" w:rsidP="0003118E">
      <w:pPr>
        <w:spacing w:after="120" w:line="276" w:lineRule="auto"/>
        <w:jc w:val="both"/>
        <w:rPr>
          <w:rFonts w:cs="Calibri"/>
          <w:szCs w:val="22"/>
          <w:lang w:val="nl-BE"/>
        </w:rPr>
      </w:pPr>
      <w:r w:rsidRPr="001D6081">
        <w:rPr>
          <w:rFonts w:cs="Calibri"/>
          <w:szCs w:val="22"/>
          <w:lang w:val="nl-BE"/>
        </w:rPr>
        <w:t xml:space="preserve">De algemene beleidsverklaring van de </w:t>
      </w:r>
      <w:r w:rsidR="006832DC" w:rsidRPr="001D6081">
        <w:rPr>
          <w:rFonts w:cs="Calibri"/>
          <w:szCs w:val="22"/>
          <w:lang w:val="nl-BE"/>
        </w:rPr>
        <w:t>r</w:t>
      </w:r>
      <w:r w:rsidRPr="001D6081">
        <w:rPr>
          <w:rFonts w:cs="Calibri"/>
          <w:szCs w:val="22"/>
          <w:lang w:val="nl-BE"/>
        </w:rPr>
        <w:t>egering gaat ervan uit dat er realistische en toegankelijke beroepsalternatieven bestaan voor de betrokken groepen, met inbegrip van personen met een handicap.</w:t>
      </w:r>
    </w:p>
    <w:p w14:paraId="4AF52833" w14:textId="2331D886" w:rsidR="0003118E" w:rsidRDefault="0003118E" w:rsidP="0003118E">
      <w:pPr>
        <w:spacing w:after="120" w:line="276" w:lineRule="auto"/>
        <w:jc w:val="both"/>
        <w:rPr>
          <w:ins w:id="41" w:author="Magritte Olivier" w:date="2025-09-03T15:21:00Z" w16du:dateUtc="2025-09-03T13:21:00Z"/>
          <w:rFonts w:cs="Calibri"/>
          <w:szCs w:val="22"/>
          <w:lang w:val="nl-BE"/>
        </w:rPr>
      </w:pPr>
      <w:r w:rsidRPr="001D6081">
        <w:rPr>
          <w:rFonts w:cs="Calibri"/>
          <w:szCs w:val="22"/>
          <w:lang w:val="nl-BE"/>
        </w:rPr>
        <w:t>Het</w:t>
      </w:r>
      <w:r w:rsidRPr="001D6081">
        <w:rPr>
          <w:rFonts w:cs="Calibri"/>
          <w:b/>
          <w:bCs/>
          <w:szCs w:val="22"/>
          <w:lang w:val="nl-BE"/>
        </w:rPr>
        <w:t xml:space="preserve"> Platform</w:t>
      </w:r>
      <w:r w:rsidRPr="001D6081">
        <w:rPr>
          <w:rFonts w:cs="Calibri"/>
          <w:szCs w:val="22"/>
          <w:lang w:val="nl-BE"/>
        </w:rPr>
        <w:t xml:space="preserve"> verwijst in de eerste plaats naar algemene opmerking nr. 8 van het VN-Verdrag inzake de rechten van personen met een handicap, waarin wordt gesteld dat regulier werk de meest logische weg is naar de tewerkstelling van personen met een handicap.</w:t>
      </w:r>
    </w:p>
    <w:p w14:paraId="3DFD06F3" w14:textId="77777777" w:rsidR="001246C2" w:rsidRPr="001246C2" w:rsidRDefault="001246C2" w:rsidP="001246C2">
      <w:pPr>
        <w:spacing w:after="120" w:line="276" w:lineRule="auto"/>
        <w:jc w:val="both"/>
        <w:rPr>
          <w:ins w:id="42" w:author="Magritte Olivier" w:date="2025-09-03T15:23:00Z"/>
          <w:rFonts w:cs="Calibri"/>
          <w:szCs w:val="22"/>
          <w:lang w:val="nl-BE"/>
        </w:rPr>
      </w:pPr>
      <w:ins w:id="43" w:author="Magritte Olivier" w:date="2025-09-03T15:23:00Z">
        <w:r w:rsidRPr="001246C2">
          <w:rPr>
            <w:rFonts w:cs="Calibri"/>
            <w:szCs w:val="22"/>
            <w:lang w:val="nl-BE"/>
          </w:rPr>
          <w:t xml:space="preserve">Het Platform verwijst ook naar de </w:t>
        </w:r>
      </w:ins>
      <w:r w:rsidRPr="001246C2">
        <w:rPr>
          <w:rFonts w:cs="Calibri"/>
          <w:szCs w:val="22"/>
          <w:lang w:val="nl-BE"/>
        </w:rPr>
        <w:fldChar w:fldCharType="begin"/>
      </w:r>
      <w:r w:rsidRPr="001246C2">
        <w:rPr>
          <w:rFonts w:cs="Calibri"/>
          <w:szCs w:val="22"/>
          <w:lang w:val="nl-BE"/>
        </w:rPr>
        <w:instrText>HYPERLINK "https://bdf.belgium.be/resource/static/files/international-conventions/UNCRPD/2024-09-30-observations-finales-du-comite-des-droits-des-personnes-handicapees-uncrpd.pdf"</w:instrText>
      </w:r>
      <w:r w:rsidRPr="001246C2">
        <w:rPr>
          <w:rFonts w:cs="Calibri"/>
          <w:szCs w:val="22"/>
          <w:lang w:val="nl-BE"/>
        </w:rPr>
      </w:r>
      <w:r w:rsidRPr="001246C2">
        <w:rPr>
          <w:rFonts w:cs="Calibri"/>
          <w:szCs w:val="22"/>
          <w:lang w:val="nl-BE"/>
        </w:rPr>
        <w:fldChar w:fldCharType="separate"/>
      </w:r>
      <w:ins w:id="44" w:author="Magritte Olivier" w:date="2025-09-03T15:23:00Z">
        <w:r w:rsidRPr="001246C2">
          <w:rPr>
            <w:rStyle w:val="Lienhypertexte"/>
            <w:rFonts w:cs="Calibri"/>
            <w:szCs w:val="22"/>
            <w:lang w:val="nl-BE"/>
          </w:rPr>
          <w:t xml:space="preserve">aanbevelingen 55 en 57 in het recente </w:t>
        </w:r>
        <w:r w:rsidRPr="001246C2">
          <w:rPr>
            <w:rStyle w:val="Lienhypertexte"/>
            <w:rFonts w:cs="Calibri"/>
            <w:b/>
            <w:bCs/>
            <w:szCs w:val="22"/>
            <w:lang w:val="nl-BE"/>
          </w:rPr>
          <w:t xml:space="preserve">rapport van het Comité voor de rechten van personen met een handicap </w:t>
        </w:r>
        <w:r w:rsidRPr="001246C2">
          <w:rPr>
            <w:rStyle w:val="Lienhypertexte"/>
            <w:rFonts w:cs="Calibri"/>
            <w:szCs w:val="22"/>
            <w:lang w:val="nl-BE"/>
          </w:rPr>
          <w:t>aan België</w:t>
        </w:r>
      </w:ins>
      <w:ins w:id="45" w:author="Magritte Olivier" w:date="2025-09-03T15:23:00Z" w16du:dateUtc="2025-09-03T13:23:00Z">
        <w:r w:rsidRPr="001246C2">
          <w:rPr>
            <w:rFonts w:cs="Calibri"/>
            <w:szCs w:val="22"/>
            <w:lang w:val="nl-BE"/>
          </w:rPr>
          <w:fldChar w:fldCharType="end"/>
        </w:r>
      </w:ins>
      <w:ins w:id="46" w:author="Magritte Olivier" w:date="2025-09-03T15:23:00Z">
        <w:r w:rsidRPr="001246C2">
          <w:rPr>
            <w:rFonts w:cs="Calibri"/>
            <w:szCs w:val="22"/>
            <w:lang w:val="nl-BE"/>
          </w:rPr>
          <w:t>. In essentie gaat het om het PLANNEN van een strategie, het ontwikkelen van een echt inclusief werkgelegenheidsbeleid, het bestrijden van discriminatie, het effectief begeleiden van re-integratie en het voorzien in volledige toegankelijkheid tot opleiding. Daarnaast gaat het om het verbeteren van de transparantie van informatie en het versterken van de samenwerking tussen actoren voor een betere ondersteuning van inclusieve werkgelegenheid. Het Platform verwijst ook naar het “</w:t>
        </w:r>
      </w:ins>
      <w:r w:rsidRPr="001246C2">
        <w:rPr>
          <w:rFonts w:cs="Calibri"/>
          <w:szCs w:val="22"/>
          <w:lang w:val="nl-BE"/>
        </w:rPr>
        <w:fldChar w:fldCharType="begin"/>
      </w:r>
      <w:r w:rsidRPr="001246C2">
        <w:rPr>
          <w:rFonts w:cs="Calibri"/>
          <w:szCs w:val="22"/>
          <w:lang w:val="nl-BE"/>
        </w:rPr>
        <w:instrText>HYPERLINK "https://employment-social-affairs.ec.europa.eu/policies-and-activities/eu-employment-policies/disability-employment-package_en"</w:instrText>
      </w:r>
      <w:r w:rsidRPr="001246C2">
        <w:rPr>
          <w:rFonts w:cs="Calibri"/>
          <w:szCs w:val="22"/>
          <w:lang w:val="nl-BE"/>
        </w:rPr>
      </w:r>
      <w:r w:rsidRPr="001246C2">
        <w:rPr>
          <w:rFonts w:cs="Calibri"/>
          <w:szCs w:val="22"/>
          <w:lang w:val="nl-BE"/>
        </w:rPr>
        <w:fldChar w:fldCharType="separate"/>
      </w:r>
      <w:ins w:id="47" w:author="Magritte Olivier" w:date="2025-09-03T15:23:00Z">
        <w:r w:rsidRPr="001246C2">
          <w:rPr>
            <w:rStyle w:val="Lienhypertexte"/>
            <w:rFonts w:cs="Calibri"/>
            <w:szCs w:val="22"/>
            <w:lang w:val="nl-BE"/>
          </w:rPr>
          <w:t>Pakket Werkgelegenheid voor Personen met een Handicap</w:t>
        </w:r>
      </w:ins>
      <w:ins w:id="48" w:author="Magritte Olivier" w:date="2025-09-03T15:23:00Z" w16du:dateUtc="2025-09-03T13:23:00Z">
        <w:r w:rsidRPr="001246C2">
          <w:rPr>
            <w:rFonts w:cs="Calibri"/>
            <w:szCs w:val="22"/>
            <w:lang w:val="nl-BE"/>
          </w:rPr>
          <w:fldChar w:fldCharType="end"/>
        </w:r>
      </w:ins>
      <w:ins w:id="49" w:author="Magritte Olivier" w:date="2025-09-03T15:23:00Z">
        <w:r w:rsidRPr="001246C2">
          <w:rPr>
            <w:rFonts w:cs="Calibri"/>
            <w:szCs w:val="22"/>
            <w:lang w:val="nl-BE"/>
          </w:rPr>
          <w:t xml:space="preserve">” dat </w:t>
        </w:r>
        <w:r w:rsidRPr="001246C2">
          <w:rPr>
            <w:rFonts w:cs="Calibri"/>
            <w:b/>
            <w:bCs/>
            <w:szCs w:val="22"/>
            <w:lang w:val="nl-BE"/>
          </w:rPr>
          <w:t>de Europese Unie</w:t>
        </w:r>
        <w:r w:rsidRPr="001246C2">
          <w:rPr>
            <w:rFonts w:cs="Calibri"/>
            <w:szCs w:val="22"/>
            <w:lang w:val="nl-BE"/>
          </w:rPr>
          <w:t xml:space="preserve"> als essentieel beschouwt om de ambitie van volledige werkgelegenheid tegen 2030 te verwezenlijken. De boodschap van zowel de VN als Europa is dan ook zeer duidelijk: zonder een gestructureerde </w:t>
        </w:r>
        <w:r w:rsidRPr="001246C2">
          <w:rPr>
            <w:rFonts w:cs="Calibri"/>
            <w:szCs w:val="22"/>
            <w:lang w:val="nl-BE"/>
          </w:rPr>
          <w:lastRenderedPageBreak/>
          <w:t>strategie, gekoppeld aan concrete middelen, is elke ambitie om personen met een handicap weer aan het werk te krijgen een illusie.</w:t>
        </w:r>
      </w:ins>
    </w:p>
    <w:p w14:paraId="2F007F9B" w14:textId="7766ABA2" w:rsidR="001246C2" w:rsidRPr="001246C2" w:rsidRDefault="001246C2" w:rsidP="001246C2">
      <w:pPr>
        <w:spacing w:after="120" w:line="276" w:lineRule="auto"/>
        <w:jc w:val="both"/>
        <w:rPr>
          <w:ins w:id="50" w:author="Magritte Olivier" w:date="2025-09-03T15:23:00Z"/>
          <w:rFonts w:cs="Calibri"/>
          <w:szCs w:val="22"/>
          <w:lang w:val="nl-BE"/>
        </w:rPr>
      </w:pPr>
      <w:ins w:id="51" w:author="Magritte Olivier" w:date="2025-09-03T15:23:00Z">
        <w:r w:rsidRPr="001246C2">
          <w:rPr>
            <w:rFonts w:cs="Calibri"/>
            <w:szCs w:val="22"/>
            <w:lang w:val="nl-BE"/>
          </w:rPr>
          <w:t xml:space="preserve">In België is </w:t>
        </w:r>
      </w:ins>
      <w:ins w:id="52" w:author="Parent Eva" w:date="2025-09-03T19:32:00Z" w16du:dateUtc="2025-09-03T17:32:00Z">
        <w:r w:rsidR="00840516">
          <w:rPr>
            <w:rFonts w:cs="Calibri"/>
            <w:szCs w:val="22"/>
            <w:lang w:val="nl-BE"/>
          </w:rPr>
          <w:t xml:space="preserve">er </w:t>
        </w:r>
      </w:ins>
      <w:ins w:id="53" w:author="Magritte Olivier" w:date="2025-09-03T15:23:00Z">
        <w:r w:rsidRPr="001246C2">
          <w:rPr>
            <w:rFonts w:cs="Calibri"/>
            <w:szCs w:val="22"/>
            <w:lang w:val="nl-BE"/>
          </w:rPr>
          <w:t xml:space="preserve">volgens de </w:t>
        </w:r>
      </w:ins>
      <w:r w:rsidRPr="001246C2">
        <w:rPr>
          <w:rFonts w:cs="Calibri"/>
          <w:szCs w:val="22"/>
          <w:lang w:val="nl-BE"/>
        </w:rPr>
        <w:fldChar w:fldCharType="begin"/>
      </w:r>
      <w:r w:rsidRPr="001246C2">
        <w:rPr>
          <w:rFonts w:cs="Calibri"/>
          <w:szCs w:val="22"/>
          <w:lang w:val="nl-BE"/>
        </w:rPr>
        <w:instrText>HYPERLINK "https://cse.belgique.be/sites/default/files/content/download/files/2022_03_avis_cse_targets_be_2030_update_complet.pdf"</w:instrText>
      </w:r>
      <w:r w:rsidRPr="001246C2">
        <w:rPr>
          <w:rFonts w:cs="Calibri"/>
          <w:szCs w:val="22"/>
          <w:lang w:val="nl-BE"/>
        </w:rPr>
      </w:r>
      <w:r w:rsidRPr="001246C2">
        <w:rPr>
          <w:rFonts w:cs="Calibri"/>
          <w:szCs w:val="22"/>
          <w:lang w:val="nl-BE"/>
        </w:rPr>
        <w:fldChar w:fldCharType="separate"/>
      </w:r>
      <w:ins w:id="54" w:author="Magritte Olivier" w:date="2025-09-03T15:23:00Z">
        <w:r w:rsidRPr="001246C2">
          <w:rPr>
            <w:rStyle w:val="Lienhypertexte"/>
            <w:rFonts w:cs="Calibri"/>
            <w:b/>
            <w:bCs/>
            <w:szCs w:val="22"/>
            <w:lang w:val="nl-BE"/>
          </w:rPr>
          <w:t>Hoge Raad voor de Werkgelegenheid</w:t>
        </w:r>
      </w:ins>
      <w:ins w:id="55" w:author="Magritte Olivier" w:date="2025-09-03T15:23:00Z" w16du:dateUtc="2025-09-03T13:23:00Z">
        <w:r w:rsidRPr="001246C2">
          <w:rPr>
            <w:rFonts w:cs="Calibri"/>
            <w:szCs w:val="22"/>
            <w:lang w:val="nl-BE"/>
          </w:rPr>
          <w:fldChar w:fldCharType="end"/>
        </w:r>
      </w:ins>
      <w:ins w:id="56" w:author="Magritte Olivier" w:date="2025-09-03T15:23:00Z">
        <w:r w:rsidRPr="001246C2">
          <w:rPr>
            <w:rFonts w:cs="Calibri"/>
            <w:szCs w:val="22"/>
            <w:lang w:val="nl-BE"/>
          </w:rPr>
          <w:t xml:space="preserve"> (pagina 20) </w:t>
        </w:r>
        <w:r w:rsidRPr="001246C2">
          <w:rPr>
            <w:rFonts w:cs="Calibri"/>
            <w:i/>
            <w:iCs/>
            <w:szCs w:val="22"/>
            <w:lang w:val="nl-BE"/>
          </w:rPr>
          <w:t>"</w:t>
        </w:r>
        <w:del w:id="57" w:author="Parent Eva" w:date="2025-09-03T19:32:00Z" w16du:dateUtc="2025-09-03T17:32:00Z">
          <w:r w:rsidRPr="001246C2" w:rsidDel="00840516">
            <w:rPr>
              <w:rFonts w:cs="Calibri"/>
              <w:i/>
              <w:iCs/>
              <w:szCs w:val="22"/>
              <w:lang w:val="nl-BE"/>
            </w:rPr>
            <w:delText>er</w:delText>
          </w:r>
        </w:del>
        <w:r w:rsidRPr="001246C2">
          <w:rPr>
            <w:rFonts w:cs="Calibri"/>
            <w:i/>
            <w:iCs/>
            <w:szCs w:val="22"/>
            <w:lang w:val="nl-BE"/>
          </w:rPr>
          <w:t xml:space="preserve"> in ons land een aanzienlijke bevolkingsgroep die lijdt aan gezondheidsproblemen of een handicap en daardoor niet in staat is om te werken. In België ondervindt 25 % van de mensen langdurige beperkingen in hun gebruikelijke activiteiten als gevolg van gezondheidsproblemen. Deze groep vertoont een aanzienlijke werkgelegenheidskloof (2019: 33,1 p.p.; doelstelling voor 2030: 24,5 p.p.) in vergelijking met de situatie in andere landen. Het is dan ook belangrijk om de nodige maatregelen te nemen (redelijke aanpassingen op het werk, begeleiding, enz.) om deze kloof te verkleinen". </w:t>
        </w:r>
      </w:ins>
    </w:p>
    <w:p w14:paraId="412C234B" w14:textId="77777777" w:rsidR="001246C2" w:rsidRPr="001246C2" w:rsidRDefault="001246C2" w:rsidP="001246C2">
      <w:pPr>
        <w:spacing w:after="120" w:line="276" w:lineRule="auto"/>
        <w:jc w:val="both"/>
        <w:rPr>
          <w:ins w:id="58" w:author="Magritte Olivier" w:date="2025-09-03T15:23:00Z"/>
          <w:rFonts w:cs="Calibri"/>
          <w:szCs w:val="22"/>
          <w:lang w:val="nl-BE"/>
        </w:rPr>
      </w:pPr>
      <w:ins w:id="59" w:author="Magritte Olivier" w:date="2025-09-03T15:23:00Z">
        <w:r w:rsidRPr="001246C2">
          <w:rPr>
            <w:rFonts w:cs="Calibri"/>
            <w:szCs w:val="22"/>
            <w:lang w:val="nl-BE"/>
          </w:rPr>
          <w:t xml:space="preserve">Ten slotte doet </w:t>
        </w:r>
        <w:r w:rsidRPr="001246C2">
          <w:rPr>
            <w:rFonts w:cs="Calibri"/>
            <w:b/>
            <w:bCs/>
            <w:szCs w:val="22"/>
            <w:lang w:val="nl-BE"/>
          </w:rPr>
          <w:t>de FOD Werkgelegenheid, Arbeid en Sociaal Overleg</w:t>
        </w:r>
        <w:r w:rsidRPr="001246C2">
          <w:rPr>
            <w:rFonts w:cs="Calibri"/>
            <w:szCs w:val="22"/>
            <w:lang w:val="nl-BE"/>
          </w:rPr>
          <w:t xml:space="preserve"> in zijn </w:t>
        </w:r>
      </w:ins>
      <w:r w:rsidRPr="001246C2">
        <w:rPr>
          <w:rFonts w:cs="Calibri"/>
          <w:szCs w:val="22"/>
          <w:lang w:val="nl-BE"/>
        </w:rPr>
        <w:fldChar w:fldCharType="begin"/>
      </w:r>
      <w:r w:rsidRPr="001246C2">
        <w:rPr>
          <w:rFonts w:cs="Calibri"/>
          <w:szCs w:val="22"/>
          <w:lang w:val="nl-BE"/>
        </w:rPr>
        <w:instrText>HYPERLINK "https://emploi.belgique.be/sites/default/files/content/publications/FR/RapportDiversite2024.pdf"</w:instrText>
      </w:r>
      <w:r w:rsidRPr="001246C2">
        <w:rPr>
          <w:rFonts w:cs="Calibri"/>
          <w:szCs w:val="22"/>
          <w:lang w:val="nl-BE"/>
        </w:rPr>
      </w:r>
      <w:r w:rsidRPr="001246C2">
        <w:rPr>
          <w:rFonts w:cs="Calibri"/>
          <w:szCs w:val="22"/>
          <w:lang w:val="nl-BE"/>
        </w:rPr>
        <w:fldChar w:fldCharType="separate"/>
      </w:r>
      <w:ins w:id="60" w:author="Magritte Olivier" w:date="2025-09-03T15:23:00Z">
        <w:r w:rsidRPr="001246C2">
          <w:rPr>
            <w:rStyle w:val="Lienhypertexte"/>
            <w:rFonts w:cs="Calibri"/>
            <w:szCs w:val="22"/>
            <w:lang w:val="nl-BE"/>
          </w:rPr>
          <w:t>diversiteitsrapport 2024</w:t>
        </w:r>
      </w:ins>
      <w:ins w:id="61" w:author="Magritte Olivier" w:date="2025-09-03T15:23:00Z" w16du:dateUtc="2025-09-03T13:23:00Z">
        <w:r w:rsidRPr="001246C2">
          <w:rPr>
            <w:rFonts w:cs="Calibri"/>
            <w:szCs w:val="22"/>
            <w:lang w:val="nl-BE"/>
          </w:rPr>
          <w:fldChar w:fldCharType="end"/>
        </w:r>
      </w:ins>
      <w:ins w:id="62" w:author="Magritte Olivier" w:date="2025-09-03T15:23:00Z">
        <w:r w:rsidRPr="001246C2">
          <w:rPr>
            <w:rFonts w:cs="Calibri"/>
            <w:szCs w:val="22"/>
            <w:lang w:val="nl-BE"/>
          </w:rPr>
          <w:t xml:space="preserve"> verschillende vaststellingen die de regering moet meenemen in haar reflectie over de hervorming van de werkloosheid: deze negeren zou intellectueel oneerlijk zijn en zou leiden tot maatregelen die gedoemd zijn te mislukken.</w:t>
        </w:r>
      </w:ins>
    </w:p>
    <w:p w14:paraId="5552C0BF" w14:textId="77777777" w:rsidR="001246C2" w:rsidRPr="001246C2" w:rsidRDefault="001246C2" w:rsidP="001246C2">
      <w:pPr>
        <w:spacing w:after="120" w:line="276" w:lineRule="auto"/>
        <w:jc w:val="both"/>
        <w:rPr>
          <w:ins w:id="63" w:author="Magritte Olivier" w:date="2025-09-03T15:23:00Z"/>
          <w:rFonts w:cs="Calibri"/>
          <w:szCs w:val="22"/>
          <w:lang w:val="nl-BE"/>
        </w:rPr>
      </w:pPr>
      <w:ins w:id="64" w:author="Magritte Olivier" w:date="2025-09-03T15:23:00Z">
        <w:r w:rsidRPr="001246C2">
          <w:rPr>
            <w:rFonts w:cs="Calibri"/>
            <w:szCs w:val="22"/>
            <w:lang w:val="nl-BE"/>
          </w:rPr>
          <w:t xml:space="preserve">Pagina 361: </w:t>
        </w:r>
        <w:r w:rsidRPr="001246C2">
          <w:rPr>
            <w:rFonts w:cs="Calibri"/>
            <w:i/>
            <w:iCs/>
            <w:szCs w:val="22"/>
            <w:lang w:val="nl-BE"/>
          </w:rPr>
          <w:t>"De kwestie van de beperking van de werkloosheidsuitkeringen in de tijd (...) kan niet centraal staan in het debat.</w:t>
        </w:r>
        <w:r w:rsidRPr="001246C2">
          <w:rPr>
            <w:rFonts w:cs="Calibri"/>
            <w:szCs w:val="22"/>
            <w:lang w:val="nl-BE"/>
          </w:rPr>
          <w:t xml:space="preserve"> </w:t>
        </w:r>
        <w:r w:rsidRPr="001246C2">
          <w:rPr>
            <w:rFonts w:cs="Calibri"/>
            <w:b/>
            <w:bCs/>
            <w:i/>
            <w:iCs/>
            <w:szCs w:val="22"/>
            <w:lang w:val="nl-BE"/>
          </w:rPr>
          <w:t>De vraag is vooral hoe we zoveel mogelijk mensen zo goed mogelijk kunnen begeleiden</w:t>
        </w:r>
        <w:r w:rsidRPr="001246C2">
          <w:rPr>
            <w:rFonts w:cs="Calibri"/>
            <w:i/>
            <w:iCs/>
            <w:szCs w:val="22"/>
            <w:lang w:val="nl-BE"/>
          </w:rPr>
          <w:t xml:space="preserve"> naar de arbeidsmarkt door zoveel mogelijk obstakels weg te nemen. Als een werkloze een huisvestingsprobleem heeft en als een persoon met een handicap een opleiding nodig heeft om weer aan het werk te kunnen, zou het wellicht beter zijn dat zij zich tot één loket kunnen wenden, in het kader van een meer geïntegreerde aanpak."</w:t>
        </w:r>
      </w:ins>
    </w:p>
    <w:p w14:paraId="62B94AAF" w14:textId="1B65F89A" w:rsidR="001246C2" w:rsidRPr="001246C2" w:rsidRDefault="001246C2" w:rsidP="001246C2">
      <w:pPr>
        <w:spacing w:after="120" w:line="276" w:lineRule="auto"/>
        <w:jc w:val="both"/>
        <w:rPr>
          <w:ins w:id="65" w:author="Magritte Olivier" w:date="2025-09-03T15:23:00Z"/>
          <w:rFonts w:cs="Calibri"/>
          <w:szCs w:val="22"/>
          <w:lang w:val="nl-BE"/>
        </w:rPr>
      </w:pPr>
      <w:ins w:id="66" w:author="Magritte Olivier" w:date="2025-09-03T15:23:00Z">
        <w:r w:rsidRPr="001246C2">
          <w:rPr>
            <w:rFonts w:cs="Calibri"/>
            <w:i/>
            <w:iCs/>
            <w:szCs w:val="22"/>
            <w:lang w:val="nl-BE"/>
          </w:rPr>
          <w:t xml:space="preserve">Pagina 362: "In veel gevallen zal de afstand tot de arbeidsmarkt zeer groot zijn en zal een geschikte baan niet gemakkelijk te vinden zijn. Het is belangrijk om in gedachten te houden dat </w:t>
        </w:r>
        <w:r w:rsidRPr="001246C2">
          <w:rPr>
            <w:rFonts w:cs="Calibri"/>
            <w:b/>
            <w:bCs/>
            <w:i/>
            <w:iCs/>
            <w:szCs w:val="22"/>
            <w:lang w:val="nl-BE"/>
          </w:rPr>
          <w:t>niet alleen gezondheidsfactoren een rol spelen</w:t>
        </w:r>
        <w:r w:rsidRPr="001246C2">
          <w:rPr>
            <w:rFonts w:cs="Calibri"/>
            <w:i/>
            <w:iCs/>
            <w:szCs w:val="22"/>
            <w:lang w:val="nl-BE"/>
          </w:rPr>
          <w:t xml:space="preserve">, maar dat ook andere elementen een rol spelen. Daarom is een geïntegreerde aanpak nodig, gebaseerd op een sterk en multidimensionaal preventiebeleid. Daarbij moet ook worden nagedacht over het voorstellen van een traject: mensen die ondanks een belemmering een baan accepteren, moeten ook </w:t>
        </w:r>
        <w:r w:rsidRPr="001246C2">
          <w:rPr>
            <w:rFonts w:cs="Calibri"/>
            <w:b/>
            <w:bCs/>
            <w:i/>
            <w:iCs/>
            <w:szCs w:val="22"/>
            <w:lang w:val="nl-BE"/>
          </w:rPr>
          <w:t>weten wat er gebeurt als de belemmering problematischer</w:t>
        </w:r>
      </w:ins>
      <w:ins w:id="67" w:author="Parent Eva" w:date="2025-09-03T19:34:00Z" w16du:dateUtc="2025-09-03T17:34:00Z">
        <w:r w:rsidR="00840516">
          <w:rPr>
            <w:rFonts w:cs="Calibri"/>
            <w:b/>
            <w:bCs/>
            <w:i/>
            <w:iCs/>
            <w:szCs w:val="22"/>
            <w:lang w:val="nl-BE"/>
          </w:rPr>
          <w:t xml:space="preserve"> </w:t>
        </w:r>
      </w:ins>
      <w:ins w:id="68" w:author="Magritte Olivier" w:date="2025-09-03T15:23:00Z">
        <w:r w:rsidRPr="001246C2">
          <w:rPr>
            <w:rFonts w:cs="Calibri"/>
            <w:i/>
            <w:iCs/>
            <w:szCs w:val="22"/>
            <w:lang w:val="nl-BE"/>
          </w:rPr>
          <w:t>wordt, bijvoorbeeld als het medische probleem verergert. Is het dan mogelijk om een lichter werkschema te krijgen, andere aanpassingen... ?</w:t>
        </w:r>
      </w:ins>
    </w:p>
    <w:p w14:paraId="7972F99B" w14:textId="77777777" w:rsidR="001246C2" w:rsidRPr="001246C2" w:rsidRDefault="001246C2" w:rsidP="001246C2">
      <w:pPr>
        <w:spacing w:after="120" w:line="276" w:lineRule="auto"/>
        <w:jc w:val="both"/>
        <w:rPr>
          <w:ins w:id="69" w:author="Magritte Olivier" w:date="2025-09-03T15:23:00Z"/>
          <w:rFonts w:cs="Calibri"/>
          <w:szCs w:val="22"/>
          <w:lang w:val="nl-BE"/>
        </w:rPr>
      </w:pPr>
      <w:ins w:id="70" w:author="Magritte Olivier" w:date="2025-09-03T15:23:00Z">
        <w:r w:rsidRPr="001246C2">
          <w:rPr>
            <w:rFonts w:cs="Calibri"/>
            <w:i/>
            <w:iCs/>
            <w:szCs w:val="22"/>
            <w:lang w:val="nl-BE"/>
          </w:rPr>
          <w:t xml:space="preserve">Pagina 363: </w:t>
        </w:r>
        <w:r w:rsidRPr="001246C2">
          <w:rPr>
            <w:rFonts w:cs="Calibri"/>
            <w:b/>
            <w:bCs/>
            <w:i/>
            <w:iCs/>
            <w:szCs w:val="22"/>
            <w:lang w:val="nl-BE"/>
          </w:rPr>
          <w:t>Het zou logisch zijn om de voordelen te koppelen aan het inkomensniveau</w:t>
        </w:r>
        <w:r w:rsidRPr="001246C2">
          <w:rPr>
            <w:rFonts w:cs="Calibri"/>
            <w:i/>
            <w:iCs/>
            <w:szCs w:val="22"/>
            <w:lang w:val="nl-BE"/>
          </w:rPr>
          <w:t>, zodat werkenden met een te laag (</w:t>
        </w:r>
        <w:proofErr w:type="spellStart"/>
        <w:r w:rsidRPr="001246C2">
          <w:rPr>
            <w:rFonts w:cs="Calibri"/>
            <w:i/>
            <w:iCs/>
            <w:szCs w:val="22"/>
            <w:lang w:val="nl-BE"/>
          </w:rPr>
          <w:t>gezins</w:t>
        </w:r>
        <w:proofErr w:type="spellEnd"/>
        <w:r w:rsidRPr="001246C2">
          <w:rPr>
            <w:rFonts w:cs="Calibri"/>
            <w:i/>
            <w:iCs/>
            <w:szCs w:val="22"/>
            <w:lang w:val="nl-BE"/>
          </w:rPr>
          <w:t xml:space="preserve">)inkomen ervan kunnen profiteren en deze voordelen niet abrupt verdwijnen zodra men een baan aanvaardt. In dit verband mag het principe dat iedereen die fulltime of bijna fulltime tegen het minimumloon werkt, daarvan moet kunnen leven, niet uit het oog worden verloren, maar moet ook worden aanvaard dat niet alle banen voldoende inkomen kunnen opleveren voor </w:t>
        </w:r>
        <w:r w:rsidRPr="001246C2">
          <w:rPr>
            <w:rFonts w:cs="Calibri"/>
            <w:i/>
            <w:iCs/>
            <w:szCs w:val="22"/>
            <w:lang w:val="nl-BE"/>
          </w:rPr>
          <w:lastRenderedPageBreak/>
          <w:t>een heel gezin. Dezelfde redenering geldt overigens ook in omgekeerde richting: als het recht op een uitkering niet kan worden teruggevorderd wanneer de integratie of re-integratie op de arbeidsmarkt mislukt, zullen sommigen het risico niet nemen.</w:t>
        </w:r>
      </w:ins>
    </w:p>
    <w:p w14:paraId="7EA82317" w14:textId="51DBDBF4" w:rsidR="0003118E" w:rsidRPr="001D6081" w:rsidRDefault="003A2EC3" w:rsidP="00776CE1">
      <w:pPr>
        <w:spacing w:after="120" w:line="276" w:lineRule="auto"/>
        <w:jc w:val="both"/>
        <w:rPr>
          <w:rFonts w:cs="Calibri"/>
          <w:szCs w:val="22"/>
          <w:lang w:val="nl-BE"/>
        </w:rPr>
      </w:pPr>
      <w:ins w:id="71" w:author="Parent Eva" w:date="2025-09-03T19:39:00Z" w16du:dateUtc="2025-09-03T17:39:00Z">
        <w:r>
          <w:rPr>
            <w:rFonts w:cs="Calibri"/>
            <w:szCs w:val="22"/>
            <w:lang w:val="nl-BE"/>
          </w:rPr>
          <w:t xml:space="preserve">Omwille </w:t>
        </w:r>
        <w:proofErr w:type="spellStart"/>
        <w:r>
          <w:rPr>
            <w:rFonts w:cs="Calibri"/>
            <w:szCs w:val="22"/>
            <w:lang w:val="nl-BE"/>
          </w:rPr>
          <w:t>van</w:t>
        </w:r>
      </w:ins>
      <w:del w:id="72" w:author="Magritte Olivier" w:date="2025-09-03T15:29:00Z" w16du:dateUtc="2025-09-03T13:29:00Z">
        <w:r w:rsidR="0003118E" w:rsidRPr="001D6081" w:rsidDel="001246C2">
          <w:rPr>
            <w:rFonts w:cs="Calibri"/>
            <w:szCs w:val="22"/>
            <w:lang w:val="nl-BE"/>
          </w:rPr>
          <w:delText xml:space="preserve">Wij </w:delText>
        </w:r>
      </w:del>
      <w:r w:rsidR="0003118E" w:rsidRPr="001D6081">
        <w:rPr>
          <w:rFonts w:cs="Calibri"/>
          <w:szCs w:val="22"/>
          <w:lang w:val="nl-BE"/>
        </w:rPr>
        <w:t>acht</w:t>
      </w:r>
      <w:proofErr w:type="spellEnd"/>
      <w:del w:id="73" w:author="Magritte Olivier" w:date="2025-09-03T15:29:00Z" w16du:dateUtc="2025-09-03T13:29:00Z">
        <w:r w:rsidR="0003118E" w:rsidRPr="001D6081" w:rsidDel="001246C2">
          <w:rPr>
            <w:rFonts w:cs="Calibri"/>
            <w:szCs w:val="22"/>
            <w:lang w:val="nl-BE"/>
          </w:rPr>
          <w:delText>en</w:delText>
        </w:r>
      </w:del>
      <w:r w:rsidR="0003118E" w:rsidRPr="001D6081">
        <w:rPr>
          <w:rFonts w:cs="Calibri"/>
          <w:szCs w:val="22"/>
          <w:lang w:val="nl-BE"/>
        </w:rPr>
        <w:t xml:space="preserve"> </w:t>
      </w:r>
      <w:ins w:id="74" w:author="Magritte Olivier" w:date="2025-09-03T15:29:00Z" w16du:dateUtc="2025-09-03T13:29:00Z">
        <w:r w:rsidR="001246C2">
          <w:rPr>
            <w:rFonts w:cs="Calibri"/>
            <w:szCs w:val="22"/>
            <w:lang w:val="nl-BE"/>
          </w:rPr>
          <w:t xml:space="preserve">het Platform </w:t>
        </w:r>
      </w:ins>
      <w:r w:rsidR="0003118E" w:rsidRPr="001D6081">
        <w:rPr>
          <w:rFonts w:cs="Calibri"/>
          <w:szCs w:val="22"/>
          <w:lang w:val="nl-BE"/>
        </w:rPr>
        <w:t>het niet realistisch en evenmin wenselijk om te veronderstellen dat personen met een handicap</w:t>
      </w:r>
      <w:r w:rsidR="00A32874" w:rsidRPr="001D6081">
        <w:rPr>
          <w:rFonts w:cs="Calibri"/>
          <w:szCs w:val="22"/>
          <w:lang w:val="nl-BE"/>
        </w:rPr>
        <w:t>,</w:t>
      </w:r>
      <w:r w:rsidR="0003118E" w:rsidRPr="001D6081">
        <w:rPr>
          <w:rFonts w:cs="Calibri"/>
          <w:szCs w:val="22"/>
          <w:lang w:val="nl-BE"/>
        </w:rPr>
        <w:t xml:space="preserve"> die momenteel werkloos zijn, op grote schaal kunnen worden doorverwezen naar de sector van de aangepaste tewerkstelling, zoals de federale regering lijkt te suggereren, temeer daar het creëren van nieuwe aangepaste banen tijd, investeringen en een onontbeerlijk overleg met de gewesten vereist, wat tot op heden niet is gebeurd.</w:t>
      </w:r>
    </w:p>
    <w:p w14:paraId="2AB51D3E" w14:textId="5A35F691" w:rsidR="0003118E" w:rsidRPr="001D6081" w:rsidRDefault="0003118E" w:rsidP="00776CE1">
      <w:pPr>
        <w:spacing w:after="120" w:line="276" w:lineRule="auto"/>
        <w:jc w:val="both"/>
        <w:rPr>
          <w:rFonts w:cs="Calibri"/>
          <w:szCs w:val="22"/>
          <w:lang w:val="nl-BE"/>
        </w:rPr>
      </w:pPr>
      <w:r w:rsidRPr="001D6081">
        <w:rPr>
          <w:rFonts w:cs="Calibri"/>
          <w:szCs w:val="22"/>
          <w:lang w:val="nl-BE"/>
        </w:rPr>
        <w:t xml:space="preserve">Bij gebrek aan concrete, haalbare en aangepaste oplossingen constateert het </w:t>
      </w:r>
      <w:r w:rsidRPr="001D6081">
        <w:rPr>
          <w:rFonts w:cs="Calibri"/>
          <w:b/>
          <w:bCs/>
          <w:szCs w:val="22"/>
          <w:lang w:val="nl-BE"/>
        </w:rPr>
        <w:t xml:space="preserve">Platform </w:t>
      </w:r>
      <w:r w:rsidRPr="001D6081">
        <w:rPr>
          <w:rFonts w:cs="Calibri"/>
          <w:szCs w:val="22"/>
          <w:lang w:val="nl-BE"/>
        </w:rPr>
        <w:t>dat de aangekondigde hervorming het risico met zich meebrengt dat deze werkzoekenden in een sociale impasse terechtkomen, doordat zij in een precaire tussenpositie worden geplaatst: uitgesloten van werkloosheidsuitkeringen, zonder alternatief tot werk en zonder aangepaste begeleiding.</w:t>
      </w:r>
    </w:p>
    <w:p w14:paraId="4E94F2F9" w14:textId="7F26A13E" w:rsidR="000706CE" w:rsidRPr="001D6081" w:rsidRDefault="00E86EDA" w:rsidP="00776CE1">
      <w:pPr>
        <w:pStyle w:val="Titre1"/>
        <w:rPr>
          <w:rFonts w:ascii="Verdana" w:hAnsi="Verdana"/>
          <w:sz w:val="22"/>
          <w:szCs w:val="22"/>
        </w:rPr>
      </w:pPr>
      <w:proofErr w:type="spellStart"/>
      <w:r w:rsidRPr="001D6081">
        <w:rPr>
          <w:rFonts w:ascii="Verdana" w:hAnsi="Verdana"/>
          <w:sz w:val="22"/>
          <w:szCs w:val="22"/>
        </w:rPr>
        <w:t>Aanbevelingen</w:t>
      </w:r>
      <w:proofErr w:type="spellEnd"/>
      <w:r w:rsidRPr="001D6081">
        <w:rPr>
          <w:rFonts w:ascii="Verdana" w:hAnsi="Verdana"/>
          <w:sz w:val="22"/>
          <w:szCs w:val="22"/>
        </w:rPr>
        <w:t xml:space="preserve"> van het Platform</w:t>
      </w:r>
    </w:p>
    <w:p w14:paraId="433A2023" w14:textId="1DEB6BED" w:rsidR="000706CE" w:rsidRPr="001D6081" w:rsidRDefault="000706CE" w:rsidP="00776CE1">
      <w:pPr>
        <w:pStyle w:val="Titre3"/>
        <w:numPr>
          <w:ilvl w:val="1"/>
          <w:numId w:val="16"/>
        </w:numPr>
        <w:rPr>
          <w:rFonts w:ascii="Verdana" w:hAnsi="Verdana" w:cstheme="minorHAnsi"/>
          <w:sz w:val="22"/>
          <w:szCs w:val="22"/>
        </w:rPr>
      </w:pPr>
      <w:r w:rsidRPr="001D6081">
        <w:rPr>
          <w:rFonts w:ascii="Verdana" w:hAnsi="Verdana" w:cstheme="minorHAnsi"/>
          <w:sz w:val="22"/>
          <w:szCs w:val="22"/>
        </w:rPr>
        <w:t>A</w:t>
      </w:r>
      <w:r w:rsidR="00E86EDA" w:rsidRPr="001D6081">
        <w:rPr>
          <w:rFonts w:ascii="Verdana" w:hAnsi="Verdana" w:cstheme="minorHAnsi"/>
          <w:sz w:val="22"/>
          <w:szCs w:val="22"/>
        </w:rPr>
        <w:t xml:space="preserve">an de </w:t>
      </w:r>
      <w:proofErr w:type="spellStart"/>
      <w:r w:rsidR="00E86EDA" w:rsidRPr="001D6081">
        <w:rPr>
          <w:rFonts w:ascii="Verdana" w:hAnsi="Verdana" w:cstheme="minorHAnsi"/>
          <w:sz w:val="22"/>
          <w:szCs w:val="22"/>
        </w:rPr>
        <w:t>federale</w:t>
      </w:r>
      <w:proofErr w:type="spellEnd"/>
      <w:r w:rsidR="00E86EDA" w:rsidRPr="001D6081">
        <w:rPr>
          <w:rFonts w:ascii="Verdana" w:hAnsi="Verdana" w:cstheme="minorHAnsi"/>
          <w:sz w:val="22"/>
          <w:szCs w:val="22"/>
        </w:rPr>
        <w:t xml:space="preserve"> </w:t>
      </w:r>
      <w:proofErr w:type="spellStart"/>
      <w:r w:rsidR="00E86EDA" w:rsidRPr="001D6081">
        <w:rPr>
          <w:rFonts w:ascii="Verdana" w:hAnsi="Verdana" w:cstheme="minorHAnsi"/>
          <w:sz w:val="22"/>
          <w:szCs w:val="22"/>
        </w:rPr>
        <w:t>regering</w:t>
      </w:r>
      <w:proofErr w:type="spellEnd"/>
    </w:p>
    <w:p w14:paraId="35E56AD5" w14:textId="3B91FE35" w:rsidR="00E86EDA" w:rsidRPr="001D6081" w:rsidRDefault="00E86EDA" w:rsidP="00E86EDA">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dringt erop aan dat de overheden overschakelen van een protectionistische en compenserende houding naar een actieve, verantwoordelijke en valoriserende aanpak. Personen met een handicap moeten worden beschouwd als partners in de strijd tegen werkloosheid indien de regering tegen 2029 haar doelstelling van een arbeidsparticipatiegraad van 80 % wil halen. </w:t>
      </w:r>
    </w:p>
    <w:p w14:paraId="3D4031CA" w14:textId="11ED1371" w:rsidR="00E86EDA" w:rsidRPr="001D6081" w:rsidRDefault="00E86EDA" w:rsidP="00E86EDA">
      <w:pPr>
        <w:spacing w:after="120" w:line="276" w:lineRule="auto"/>
        <w:jc w:val="both"/>
        <w:rPr>
          <w:rFonts w:cstheme="minorHAnsi"/>
          <w:szCs w:val="22"/>
          <w:lang w:val="nl-BE"/>
        </w:rPr>
      </w:pPr>
      <w:r w:rsidRPr="001D6081">
        <w:rPr>
          <w:rFonts w:cstheme="minorHAnsi"/>
          <w:szCs w:val="22"/>
          <w:lang w:val="nl-BE"/>
        </w:rPr>
        <w:t>Hun bijzondere situatie, die wordt gekenmerkt door structurele belemmeringen voor toegang tot en behoud van werk, rechtvaardigt immers vol</w:t>
      </w:r>
      <w:r w:rsidR="006832DC" w:rsidRPr="001D6081">
        <w:rPr>
          <w:rFonts w:cstheme="minorHAnsi"/>
          <w:szCs w:val="22"/>
          <w:lang w:val="nl-BE"/>
        </w:rPr>
        <w:t>komen</w:t>
      </w:r>
      <w:r w:rsidRPr="001D6081">
        <w:rPr>
          <w:rFonts w:cstheme="minorHAnsi"/>
          <w:szCs w:val="22"/>
          <w:lang w:val="nl-BE"/>
        </w:rPr>
        <w:t xml:space="preserve"> een gedifferentieerde behandeling die gebaseerd is op de beginselen van </w:t>
      </w:r>
      <w:r w:rsidR="001515AF" w:rsidRPr="001D6081">
        <w:rPr>
          <w:rFonts w:cstheme="minorHAnsi"/>
          <w:szCs w:val="22"/>
          <w:lang w:val="nl-BE"/>
        </w:rPr>
        <w:t>reël</w:t>
      </w:r>
      <w:r w:rsidRPr="001D6081">
        <w:rPr>
          <w:rFonts w:cstheme="minorHAnsi"/>
          <w:szCs w:val="22"/>
          <w:lang w:val="nl-BE"/>
        </w:rPr>
        <w:t>e gelijkheid, non-discriminatie en redelijke aanpassingen, zoals deze met name gewaarborgd zijn door het Verdrag van de Verenigde Naties inzake de rechten van personen met een handicap (VRPH), dat door België is geratificeerd.</w:t>
      </w:r>
    </w:p>
    <w:p w14:paraId="1F95747A" w14:textId="25014C2E" w:rsidR="00255C0C" w:rsidRPr="001D6081" w:rsidRDefault="00255C0C" w:rsidP="00255C0C">
      <w:pPr>
        <w:spacing w:after="120" w:line="276" w:lineRule="auto"/>
        <w:jc w:val="both"/>
        <w:rPr>
          <w:rFonts w:cstheme="minorHAnsi"/>
          <w:szCs w:val="22"/>
          <w:lang w:val="nl-BE"/>
        </w:rPr>
      </w:pPr>
      <w:r w:rsidRPr="001D6081">
        <w:rPr>
          <w:rFonts w:cstheme="minorHAnsi"/>
          <w:b/>
          <w:bCs/>
          <w:szCs w:val="22"/>
          <w:lang w:val="nl-BE"/>
        </w:rPr>
        <w:t xml:space="preserve">Een strikte limiet van twee jaar opleggen zonder rekening te houden met deze realiteit komt neer op het gelijk behandelen van ongelijke situaties. </w:t>
      </w:r>
      <w:r w:rsidRPr="001D6081">
        <w:rPr>
          <w:rFonts w:cstheme="minorHAnsi"/>
          <w:szCs w:val="22"/>
          <w:lang w:val="nl-BE"/>
        </w:rPr>
        <w:t>Dit zou de onzekere situatie van veel personen die al aan de rand van de arbeidsmarkt staan, nog verder verslechteren.</w:t>
      </w:r>
    </w:p>
    <w:p w14:paraId="4EAD52B0" w14:textId="133B69BF" w:rsidR="00255C0C" w:rsidRPr="001D6081" w:rsidRDefault="00255C0C"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 xml:space="preserve">Platform </w:t>
      </w:r>
      <w:r w:rsidRPr="001D6081">
        <w:rPr>
          <w:rFonts w:cstheme="minorHAnsi"/>
          <w:szCs w:val="22"/>
          <w:lang w:val="nl-BE"/>
        </w:rPr>
        <w:t>vraagt bijgevolg:</w:t>
      </w:r>
    </w:p>
    <w:p w14:paraId="4908EE03" w14:textId="755193DB" w:rsidR="00255C0C" w:rsidRPr="001D6081" w:rsidRDefault="00255C0C" w:rsidP="00255C0C">
      <w:pPr>
        <w:pStyle w:val="NormalWeb"/>
        <w:numPr>
          <w:ilvl w:val="0"/>
          <w:numId w:val="8"/>
        </w:numPr>
        <w:jc w:val="both"/>
        <w:rPr>
          <w:rFonts w:ascii="Verdana" w:hAnsi="Verdana" w:cstheme="minorHAnsi"/>
          <w:sz w:val="22"/>
          <w:szCs w:val="22"/>
          <w:lang w:val="nl-BE" w:eastAsia="nl-BE"/>
        </w:rPr>
      </w:pPr>
      <w:r w:rsidRPr="00DF4CB5">
        <w:rPr>
          <w:rFonts w:ascii="Verdana" w:hAnsi="Verdana" w:cstheme="minorHAnsi"/>
          <w:b/>
          <w:bCs/>
          <w:sz w:val="22"/>
          <w:szCs w:val="22"/>
          <w:lang w:val="nl-BE"/>
        </w:rPr>
        <w:t>Een expliciete uitzondering voor personen met een handicap en hun mantelzorgers op de beperking van de werkloosheidsuitkering tot twee jaar.</w:t>
      </w:r>
    </w:p>
    <w:p w14:paraId="133A8079" w14:textId="1AC034E8" w:rsidR="00255C0C" w:rsidRPr="001D6081" w:rsidRDefault="00255C0C" w:rsidP="00255C0C">
      <w:pPr>
        <w:spacing w:after="120" w:line="276" w:lineRule="auto"/>
        <w:jc w:val="both"/>
        <w:rPr>
          <w:rFonts w:cstheme="minorHAnsi"/>
          <w:szCs w:val="22"/>
          <w:lang w:val="nl-BE"/>
        </w:rPr>
      </w:pPr>
      <w:r w:rsidRPr="001D6081">
        <w:rPr>
          <w:rFonts w:cstheme="minorHAnsi"/>
          <w:szCs w:val="22"/>
          <w:lang w:val="nl-BE"/>
        </w:rPr>
        <w:lastRenderedPageBreak/>
        <w:t xml:space="preserve">Het </w:t>
      </w:r>
      <w:r w:rsidRPr="001D6081">
        <w:rPr>
          <w:rFonts w:cstheme="minorHAnsi"/>
          <w:b/>
          <w:bCs/>
          <w:szCs w:val="22"/>
          <w:lang w:val="nl-BE"/>
        </w:rPr>
        <w:t xml:space="preserve">Platform </w:t>
      </w:r>
      <w:r w:rsidRPr="001D6081">
        <w:rPr>
          <w:rFonts w:cstheme="minorHAnsi"/>
          <w:szCs w:val="22"/>
          <w:lang w:val="nl-BE"/>
        </w:rPr>
        <w:t>is van mening dat er op zijn minst bepaalde compenserende maatregelen moeten worden genomen die onder de bevoegdheid van de federale regering vallen, en met name:</w:t>
      </w:r>
    </w:p>
    <w:p w14:paraId="5B4C43BA" w14:textId="5F1862D5" w:rsidR="00B13A27" w:rsidRPr="001D6081" w:rsidRDefault="00255C0C" w:rsidP="00B13A27">
      <w:pPr>
        <w:pStyle w:val="NormalWeb"/>
        <w:numPr>
          <w:ilvl w:val="0"/>
          <w:numId w:val="8"/>
        </w:numPr>
        <w:jc w:val="both"/>
        <w:rPr>
          <w:rFonts w:ascii="Verdana" w:hAnsi="Verdana" w:cstheme="minorHAnsi"/>
          <w:sz w:val="22"/>
          <w:szCs w:val="22"/>
          <w:lang w:val="nl-BE" w:eastAsia="nl-BE"/>
        </w:rPr>
      </w:pPr>
      <w:r w:rsidRPr="001D6081">
        <w:rPr>
          <w:rFonts w:ascii="Verdana" w:hAnsi="Verdana" w:cstheme="minorHAnsi"/>
          <w:b/>
          <w:bCs/>
          <w:sz w:val="22"/>
          <w:szCs w:val="22"/>
          <w:lang w:val="nl-BE"/>
        </w:rPr>
        <w:t>Het mogelijk maken om het loon te cumuleren met de IVT (</w:t>
      </w:r>
      <w:proofErr w:type="spellStart"/>
      <w:r w:rsidRPr="001D6081">
        <w:rPr>
          <w:rFonts w:ascii="Verdana" w:hAnsi="Verdana" w:cstheme="minorHAnsi"/>
          <w:b/>
          <w:bCs/>
          <w:sz w:val="22"/>
          <w:szCs w:val="22"/>
          <w:lang w:val="nl-BE"/>
        </w:rPr>
        <w:t>inkomensvervangende</w:t>
      </w:r>
      <w:proofErr w:type="spellEnd"/>
      <w:r w:rsidRPr="001D6081">
        <w:rPr>
          <w:rFonts w:ascii="Verdana" w:hAnsi="Verdana" w:cstheme="minorHAnsi"/>
          <w:b/>
          <w:bCs/>
          <w:sz w:val="22"/>
          <w:szCs w:val="22"/>
          <w:lang w:val="nl-BE"/>
        </w:rPr>
        <w:t xml:space="preserve"> tegemoetkoming) en/of de IT (integratie-tegemoetkoming), </w:t>
      </w:r>
      <w:r w:rsidRPr="001D6081">
        <w:rPr>
          <w:rFonts w:ascii="Verdana" w:hAnsi="Verdana" w:cstheme="minorHAnsi"/>
          <w:sz w:val="22"/>
          <w:szCs w:val="22"/>
          <w:lang w:val="nl-BE"/>
        </w:rPr>
        <w:t>zodat deelname aan de arbeidsmarkt financieel aantrekkelijk blijft voor personen met een handicap.</w:t>
      </w:r>
    </w:p>
    <w:p w14:paraId="6735F46C" w14:textId="341A10EB" w:rsidR="00255C0C" w:rsidRPr="001D6081" w:rsidRDefault="00255C0C" w:rsidP="00255C0C">
      <w:pPr>
        <w:pStyle w:val="NormalWeb"/>
        <w:numPr>
          <w:ilvl w:val="0"/>
          <w:numId w:val="8"/>
        </w:numPr>
        <w:jc w:val="both"/>
        <w:rPr>
          <w:rFonts w:ascii="Verdana" w:hAnsi="Verdana" w:cstheme="minorHAnsi"/>
          <w:sz w:val="22"/>
          <w:szCs w:val="22"/>
          <w:lang w:val="nl-BE" w:eastAsia="nl-BE"/>
        </w:rPr>
      </w:pPr>
      <w:r w:rsidRPr="00DF4CB5">
        <w:rPr>
          <w:rFonts w:ascii="Verdana" w:hAnsi="Verdana" w:cstheme="minorHAnsi"/>
          <w:b/>
          <w:bCs/>
          <w:sz w:val="22"/>
          <w:szCs w:val="22"/>
          <w:lang w:val="nl-BE"/>
        </w:rPr>
        <w:t>Garanderen dat de IVT automatisch wordt hersteld bij verlies van werk of gedwongen stopzetting van de activiteit om</w:t>
      </w:r>
      <w:r w:rsidR="0008413A" w:rsidRPr="00DF4CB5">
        <w:rPr>
          <w:rFonts w:ascii="Verdana" w:hAnsi="Verdana" w:cstheme="minorHAnsi"/>
          <w:b/>
          <w:bCs/>
          <w:sz w:val="22"/>
          <w:szCs w:val="22"/>
          <w:lang w:val="nl-BE"/>
        </w:rPr>
        <w:t>wille van</w:t>
      </w:r>
      <w:r w:rsidRPr="00DF4CB5">
        <w:rPr>
          <w:rFonts w:ascii="Verdana" w:hAnsi="Verdana" w:cstheme="minorHAnsi"/>
          <w:b/>
          <w:bCs/>
          <w:sz w:val="22"/>
          <w:szCs w:val="22"/>
          <w:lang w:val="nl-BE"/>
        </w:rPr>
        <w:t xml:space="preserve"> medische redenen.</w:t>
      </w:r>
    </w:p>
    <w:p w14:paraId="1BEECCEC" w14:textId="1CADC246" w:rsidR="00255C0C" w:rsidRPr="00DF4CB5" w:rsidRDefault="00255C0C" w:rsidP="00255C0C">
      <w:pPr>
        <w:pStyle w:val="NormalWeb"/>
        <w:numPr>
          <w:ilvl w:val="0"/>
          <w:numId w:val="8"/>
        </w:numPr>
        <w:jc w:val="both"/>
        <w:rPr>
          <w:rFonts w:ascii="Verdana" w:hAnsi="Verdana" w:cstheme="minorHAnsi"/>
          <w:sz w:val="22"/>
          <w:szCs w:val="22"/>
          <w:lang w:val="nl-BE"/>
        </w:rPr>
      </w:pPr>
      <w:r w:rsidRPr="00DF4CB5">
        <w:rPr>
          <w:rFonts w:ascii="Verdana" w:hAnsi="Verdana" w:cstheme="minorHAnsi"/>
          <w:b/>
          <w:bCs/>
          <w:sz w:val="22"/>
          <w:szCs w:val="22"/>
          <w:lang w:val="nl-BE"/>
        </w:rPr>
        <w:t xml:space="preserve">Verlenging van de duur van het verlof voor mantelzorgers. </w:t>
      </w:r>
      <w:r w:rsidRPr="00DF4CB5">
        <w:rPr>
          <w:rFonts w:ascii="Verdana" w:hAnsi="Verdana" w:cstheme="minorHAnsi"/>
          <w:sz w:val="22"/>
          <w:szCs w:val="22"/>
          <w:lang w:val="nl-BE"/>
        </w:rPr>
        <w:t xml:space="preserve">Personen die anderen helpen, met name </w:t>
      </w:r>
      <w:ins w:id="75" w:author="Magritte Olivier" w:date="2025-09-03T15:32:00Z" w16du:dateUtc="2025-09-03T13:32:00Z">
        <w:r w:rsidR="004F5F04">
          <w:rPr>
            <w:rFonts w:ascii="Verdana" w:hAnsi="Verdana" w:cstheme="minorHAnsi"/>
            <w:sz w:val="22"/>
            <w:szCs w:val="22"/>
            <w:lang w:val="nl-BE"/>
          </w:rPr>
          <w:t xml:space="preserve">en vaak </w:t>
        </w:r>
      </w:ins>
      <w:r w:rsidRPr="00DF4CB5">
        <w:rPr>
          <w:rFonts w:ascii="Verdana" w:hAnsi="Verdana" w:cstheme="minorHAnsi"/>
          <w:sz w:val="22"/>
          <w:szCs w:val="22"/>
          <w:lang w:val="nl-BE"/>
        </w:rPr>
        <w:t>vanwege een tekort aan zorgpersoneel, persoonlijke assistentie of plaatsen in instellingen, mogen niet worden benadeeld.</w:t>
      </w:r>
    </w:p>
    <w:p w14:paraId="001A64A3" w14:textId="1D335CE8" w:rsidR="000706CE" w:rsidRPr="001D6081" w:rsidRDefault="000706CE" w:rsidP="00496C00">
      <w:pPr>
        <w:pStyle w:val="Titre3"/>
        <w:numPr>
          <w:ilvl w:val="1"/>
          <w:numId w:val="9"/>
        </w:numPr>
        <w:rPr>
          <w:rFonts w:ascii="Verdana" w:hAnsi="Verdana"/>
          <w:sz w:val="22"/>
          <w:szCs w:val="22"/>
        </w:rPr>
      </w:pPr>
      <w:r w:rsidRPr="001D6081">
        <w:rPr>
          <w:rFonts w:ascii="Verdana" w:hAnsi="Verdana"/>
          <w:sz w:val="22"/>
          <w:szCs w:val="22"/>
        </w:rPr>
        <w:t>A</w:t>
      </w:r>
      <w:r w:rsidR="00B13A27" w:rsidRPr="001D6081">
        <w:rPr>
          <w:rFonts w:ascii="Verdana" w:hAnsi="Verdana"/>
          <w:sz w:val="22"/>
          <w:szCs w:val="22"/>
        </w:rPr>
        <w:t xml:space="preserve">an de </w:t>
      </w:r>
      <w:proofErr w:type="spellStart"/>
      <w:r w:rsidR="00B13A27" w:rsidRPr="001D6081">
        <w:rPr>
          <w:rFonts w:ascii="Verdana" w:hAnsi="Verdana"/>
          <w:sz w:val="22"/>
          <w:szCs w:val="22"/>
        </w:rPr>
        <w:t>gewest</w:t>
      </w:r>
      <w:proofErr w:type="spellEnd"/>
      <w:r w:rsidR="00B13A27" w:rsidRPr="001D6081">
        <w:rPr>
          <w:rFonts w:ascii="Verdana" w:hAnsi="Verdana"/>
          <w:sz w:val="22"/>
          <w:szCs w:val="22"/>
        </w:rPr>
        <w:t xml:space="preserve">- en </w:t>
      </w:r>
      <w:proofErr w:type="spellStart"/>
      <w:r w:rsidR="00B13A27" w:rsidRPr="001D6081">
        <w:rPr>
          <w:rFonts w:ascii="Verdana" w:hAnsi="Verdana"/>
          <w:sz w:val="22"/>
          <w:szCs w:val="22"/>
        </w:rPr>
        <w:t>gemeenschapsregeringen</w:t>
      </w:r>
      <w:proofErr w:type="spellEnd"/>
    </w:p>
    <w:p w14:paraId="7F409057" w14:textId="6DDA1AE1" w:rsidR="000706CE" w:rsidRPr="001D6081" w:rsidRDefault="00B13A27"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benadrukt ook de proactieve rol die de regeringen van de gefedereerde entiteiten binnen hun respectievelijke bevoegdheden kunnen en moeten vervullen om de reguliere tewerkstelling van personen met een handicap te bevorderen.</w:t>
      </w:r>
      <w:ins w:id="76" w:author="Magritte Olivier" w:date="2025-09-03T15:33:00Z" w16du:dateUtc="2025-09-03T13:33:00Z">
        <w:r w:rsidR="004F5F04">
          <w:rPr>
            <w:rFonts w:cstheme="minorHAnsi"/>
            <w:szCs w:val="22"/>
            <w:lang w:val="nl-BE"/>
          </w:rPr>
          <w:t xml:space="preserve"> </w:t>
        </w:r>
        <w:r w:rsidR="004F5F04" w:rsidRPr="004F5F04">
          <w:rPr>
            <w:rFonts w:cstheme="minorHAnsi"/>
            <w:szCs w:val="22"/>
            <w:lang w:val="nl-BE"/>
          </w:rPr>
          <w:t>Het Platform benadrukt het belang van opleiding en begeleiding.</w:t>
        </w:r>
      </w:ins>
    </w:p>
    <w:p w14:paraId="276656AC" w14:textId="3CCD9084" w:rsidR="000706CE" w:rsidRPr="001D6081" w:rsidRDefault="004B6108" w:rsidP="00496C00">
      <w:pPr>
        <w:pStyle w:val="Titre7"/>
        <w:rPr>
          <w:rFonts w:ascii="Verdana" w:hAnsi="Verdana" w:cstheme="minorHAnsi"/>
          <w:sz w:val="22"/>
          <w:szCs w:val="22"/>
          <w:lang w:val="nl-BE"/>
        </w:rPr>
      </w:pPr>
      <w:r w:rsidRPr="001D6081">
        <w:rPr>
          <w:rFonts w:ascii="Verdana" w:hAnsi="Verdana" w:cstheme="minorHAnsi"/>
          <w:sz w:val="22"/>
          <w:szCs w:val="22"/>
          <w:lang w:val="nl-BE"/>
        </w:rPr>
        <w:t>Wat betreft de strijd tegen discriminatie bij aanwerving</w:t>
      </w:r>
    </w:p>
    <w:p w14:paraId="00459B56" w14:textId="77777777" w:rsidR="000706CE" w:rsidRPr="001D6081" w:rsidRDefault="000706CE" w:rsidP="00776CE1">
      <w:pPr>
        <w:jc w:val="both"/>
        <w:rPr>
          <w:szCs w:val="22"/>
          <w:lang w:val="nl-BE" w:eastAsia="en-US"/>
        </w:rPr>
      </w:pPr>
    </w:p>
    <w:p w14:paraId="7DC88EAC" w14:textId="37A745B3" w:rsidR="004B6108" w:rsidRPr="001D6081" w:rsidRDefault="004B6108"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merkt op dat de overgang naar reguliere werkgelegenheid voor personen met een handicap niet als een realistische en duurzame oplossing kan worden beschouwd zolang de hardnekkige </w:t>
      </w:r>
      <w:r w:rsidRPr="001D6081">
        <w:rPr>
          <w:rFonts w:cstheme="minorHAnsi"/>
          <w:b/>
          <w:bCs/>
          <w:szCs w:val="22"/>
          <w:lang w:val="nl-BE"/>
        </w:rPr>
        <w:t>systemische belemmeringen</w:t>
      </w:r>
      <w:r w:rsidRPr="001D6081">
        <w:rPr>
          <w:rFonts w:cstheme="minorHAnsi"/>
          <w:szCs w:val="22"/>
          <w:lang w:val="nl-BE"/>
        </w:rPr>
        <w:t xml:space="preserve"> niet worden wegge</w:t>
      </w:r>
      <w:r w:rsidR="0062753B" w:rsidRPr="001D6081">
        <w:rPr>
          <w:rFonts w:cstheme="minorHAnsi"/>
          <w:szCs w:val="22"/>
          <w:lang w:val="nl-BE"/>
        </w:rPr>
        <w:t>werkt</w:t>
      </w:r>
      <w:r w:rsidRPr="001D6081">
        <w:rPr>
          <w:rFonts w:cstheme="minorHAnsi"/>
          <w:szCs w:val="22"/>
          <w:lang w:val="nl-BE"/>
        </w:rPr>
        <w:t>. Dit houdt met name in:</w:t>
      </w:r>
    </w:p>
    <w:p w14:paraId="6F45DB9F" w14:textId="31DF68DD" w:rsidR="00DC572E" w:rsidRPr="001D6081" w:rsidRDefault="004B6108" w:rsidP="00DC572E">
      <w:pPr>
        <w:numPr>
          <w:ilvl w:val="0"/>
          <w:numId w:val="4"/>
        </w:numPr>
        <w:spacing w:after="240"/>
        <w:jc w:val="both"/>
        <w:rPr>
          <w:rFonts w:cstheme="minorHAnsi"/>
          <w:szCs w:val="22"/>
          <w:lang w:val="nl-BE" w:eastAsia="nl-BE"/>
        </w:rPr>
      </w:pPr>
      <w:r w:rsidRPr="001D6081">
        <w:rPr>
          <w:rFonts w:cstheme="minorHAnsi"/>
          <w:b/>
          <w:bCs/>
          <w:szCs w:val="22"/>
          <w:lang w:val="nl-BE" w:eastAsia="nl-BE"/>
        </w:rPr>
        <w:t>Een effectieve controle op de naleving van anti-discriminatiewetgeving</w:t>
      </w:r>
      <w:r w:rsidRPr="001D6081">
        <w:rPr>
          <w:rFonts w:cstheme="minorHAnsi"/>
          <w:szCs w:val="22"/>
          <w:lang w:val="nl-BE" w:eastAsia="nl-BE"/>
        </w:rPr>
        <w:t>, met name de wetgeving die elke vorm van discriminatie op grond van handicap bij toegang tot werk, arbeidsomstandigheden, opleiding en bevordering verbiedt. De bevoegde overheden moeten over meer middelen beschikken om deze controle uit te oefenen en te zorgen voor een snelle en afschrikkende reactie in geval van overtredingen.</w:t>
      </w:r>
    </w:p>
    <w:p w14:paraId="3998A33D" w14:textId="7F394F35" w:rsidR="000706CE" w:rsidRPr="001D6081" w:rsidRDefault="004B6108" w:rsidP="00776CE1">
      <w:pPr>
        <w:numPr>
          <w:ilvl w:val="0"/>
          <w:numId w:val="4"/>
        </w:numPr>
        <w:spacing w:before="100" w:beforeAutospacing="1" w:after="100" w:afterAutospacing="1"/>
        <w:jc w:val="both"/>
        <w:rPr>
          <w:rFonts w:cstheme="minorHAnsi"/>
          <w:szCs w:val="22"/>
          <w:lang w:val="nl-BE" w:eastAsia="nl-BE"/>
        </w:rPr>
      </w:pPr>
      <w:r w:rsidRPr="001D6081">
        <w:rPr>
          <w:rFonts w:cstheme="minorHAnsi"/>
          <w:b/>
          <w:bCs/>
          <w:szCs w:val="22"/>
          <w:lang w:val="nl-BE" w:eastAsia="nl-BE"/>
        </w:rPr>
        <w:t>De invoering van duidelijke sancties die systematisch worden toegepast wanneer redelijke aanpassingen worden geweigerd.</w:t>
      </w:r>
      <w:r w:rsidRPr="001D6081">
        <w:rPr>
          <w:rFonts w:cstheme="minorHAnsi"/>
          <w:szCs w:val="22"/>
          <w:lang w:val="nl-BE" w:eastAsia="nl-BE"/>
        </w:rPr>
        <w:t xml:space="preserve"> Het ontbreken van aanpassingen vormt een vorm van indirecte discriminatie wanneer de werkomgeving niet toegankelijk wordt gemaakt, en moet als zodanig worden behandeld door de arbeidsinspectie.</w:t>
      </w:r>
    </w:p>
    <w:p w14:paraId="120ECE23" w14:textId="5C1261C4" w:rsidR="004B6108" w:rsidRPr="001D6081" w:rsidRDefault="004B6108" w:rsidP="004B6108">
      <w:pPr>
        <w:pStyle w:val="Titre7"/>
        <w:rPr>
          <w:rFonts w:ascii="Verdana" w:hAnsi="Verdana" w:cstheme="minorHAnsi"/>
          <w:sz w:val="22"/>
          <w:szCs w:val="22"/>
          <w:lang w:val="nl-BE"/>
        </w:rPr>
      </w:pPr>
      <w:r w:rsidRPr="001D6081">
        <w:rPr>
          <w:rFonts w:ascii="Verdana" w:hAnsi="Verdana" w:cstheme="minorHAnsi"/>
          <w:sz w:val="22"/>
          <w:szCs w:val="22"/>
          <w:lang w:val="nl-BE"/>
        </w:rPr>
        <w:t>Wat betreft het faciliteren van telewerk en persoonlijke ondersteuning op de werkplek</w:t>
      </w:r>
    </w:p>
    <w:p w14:paraId="5D06C9D6" w14:textId="77777777" w:rsidR="004B6108" w:rsidRPr="001D6081" w:rsidRDefault="004B6108" w:rsidP="004B6108">
      <w:pPr>
        <w:jc w:val="both"/>
        <w:rPr>
          <w:rFonts w:eastAsiaTheme="majorEastAsia" w:cstheme="minorHAnsi"/>
          <w:szCs w:val="22"/>
          <w:lang w:val="nl-BE" w:eastAsia="en-US"/>
        </w:rPr>
      </w:pPr>
    </w:p>
    <w:p w14:paraId="687A0EA0" w14:textId="0A9A39EC" w:rsidR="004B6108" w:rsidRPr="001D6081" w:rsidRDefault="004B6108" w:rsidP="004B6108">
      <w:pPr>
        <w:jc w:val="both"/>
        <w:rPr>
          <w:rFonts w:eastAsiaTheme="majorEastAsia" w:cstheme="minorHAnsi"/>
          <w:szCs w:val="22"/>
          <w:lang w:val="nl-BE" w:eastAsia="en-US"/>
        </w:rPr>
      </w:pPr>
      <w:r w:rsidRPr="001D6081">
        <w:rPr>
          <w:rFonts w:eastAsiaTheme="majorEastAsia" w:cstheme="minorHAnsi"/>
          <w:szCs w:val="22"/>
          <w:lang w:val="nl-BE" w:eastAsia="en-US"/>
        </w:rPr>
        <w:lastRenderedPageBreak/>
        <w:t xml:space="preserve">Het </w:t>
      </w:r>
      <w:r w:rsidRPr="001D6081">
        <w:rPr>
          <w:rFonts w:eastAsiaTheme="majorEastAsia" w:cstheme="minorHAnsi"/>
          <w:b/>
          <w:bCs/>
          <w:szCs w:val="22"/>
          <w:lang w:val="nl-BE" w:eastAsia="en-US"/>
        </w:rPr>
        <w:t>Platform</w:t>
      </w:r>
      <w:r w:rsidRPr="001D6081">
        <w:rPr>
          <w:rFonts w:eastAsiaTheme="majorEastAsia" w:cstheme="minorHAnsi"/>
          <w:szCs w:val="22"/>
          <w:lang w:val="nl-BE" w:eastAsia="en-US"/>
        </w:rPr>
        <w:t xml:space="preserve"> benadrukt dat </w:t>
      </w:r>
      <w:r w:rsidRPr="001D6081">
        <w:rPr>
          <w:rFonts w:eastAsiaTheme="majorEastAsia" w:cstheme="minorHAnsi"/>
          <w:b/>
          <w:bCs/>
          <w:szCs w:val="22"/>
          <w:lang w:val="nl-BE" w:eastAsia="en-US"/>
        </w:rPr>
        <w:t>telewerken</w:t>
      </w:r>
      <w:r w:rsidRPr="001D6081">
        <w:rPr>
          <w:rFonts w:eastAsiaTheme="majorEastAsia" w:cstheme="minorHAnsi"/>
          <w:szCs w:val="22"/>
          <w:lang w:val="nl-BE" w:eastAsia="en-US"/>
        </w:rPr>
        <w:t>, wanneer dit door de persoon met een handicap wordt gewenst, een krachtig instrument is voor inclusie in het reguliere arbeidsproces. Het helpt tal van obstakels op het gebied van mobiliteit, vermoeidheid en fysieke toegankelijkheid van de werkplek te overwinnen. Voor veel personen biedt deze werkvorm</w:t>
      </w:r>
      <w:r w:rsidR="007017B4" w:rsidRPr="001D6081">
        <w:rPr>
          <w:rFonts w:eastAsiaTheme="majorEastAsia" w:cstheme="minorHAnsi"/>
          <w:szCs w:val="22"/>
          <w:lang w:val="nl-BE" w:eastAsia="en-US"/>
        </w:rPr>
        <w:t xml:space="preserve"> een</w:t>
      </w:r>
      <w:r w:rsidRPr="001D6081">
        <w:rPr>
          <w:rFonts w:eastAsiaTheme="majorEastAsia" w:cstheme="minorHAnsi"/>
          <w:szCs w:val="22"/>
          <w:lang w:val="nl-BE" w:eastAsia="en-US"/>
        </w:rPr>
        <w:t xml:space="preserve"> </w:t>
      </w:r>
      <w:r w:rsidRPr="001D6081">
        <w:rPr>
          <w:rFonts w:eastAsiaTheme="majorEastAsia" w:cstheme="minorHAnsi"/>
          <w:b/>
          <w:bCs/>
          <w:szCs w:val="22"/>
          <w:lang w:val="nl-BE" w:eastAsia="en-US"/>
        </w:rPr>
        <w:t>essentiële flexibiliteit</w:t>
      </w:r>
      <w:r w:rsidRPr="001D6081">
        <w:rPr>
          <w:rFonts w:eastAsiaTheme="majorEastAsia" w:cstheme="minorHAnsi"/>
          <w:szCs w:val="22"/>
          <w:lang w:val="nl-BE" w:eastAsia="en-US"/>
        </w:rPr>
        <w:t xml:space="preserve"> om gezondheidsbeperkingen en professionele verplichtingen met elkaar te combineren.</w:t>
      </w:r>
    </w:p>
    <w:p w14:paraId="290E3ADF" w14:textId="77777777" w:rsidR="004B6108" w:rsidRPr="001D6081" w:rsidRDefault="004B6108" w:rsidP="00776CE1">
      <w:pPr>
        <w:jc w:val="both"/>
        <w:rPr>
          <w:rFonts w:eastAsiaTheme="majorEastAsia" w:cstheme="minorHAnsi"/>
          <w:szCs w:val="22"/>
          <w:lang w:val="nl-BE" w:eastAsia="en-US"/>
        </w:rPr>
      </w:pPr>
    </w:p>
    <w:p w14:paraId="371611D7" w14:textId="65A85FED" w:rsidR="004B6108" w:rsidRPr="001D6081" w:rsidRDefault="004B6108" w:rsidP="00776CE1">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voegt hier echter aan toe dat telewerken alleen een reële en gelijke kans kan bieden als het gepaard gaat met passende en eerlijke toegangsvoorwaarden, en met name:</w:t>
      </w:r>
    </w:p>
    <w:p w14:paraId="6E25E4D9" w14:textId="55B2A53E" w:rsidR="004B6108" w:rsidRPr="001D6081" w:rsidRDefault="004B6108" w:rsidP="004B6108">
      <w:pPr>
        <w:numPr>
          <w:ilvl w:val="0"/>
          <w:numId w:val="6"/>
        </w:numPr>
        <w:spacing w:before="120" w:after="120" w:line="276" w:lineRule="auto"/>
        <w:jc w:val="both"/>
        <w:rPr>
          <w:rFonts w:cstheme="minorHAnsi"/>
          <w:szCs w:val="22"/>
          <w:lang w:val="nl-BE"/>
        </w:rPr>
      </w:pPr>
      <w:r w:rsidRPr="001D6081">
        <w:rPr>
          <w:rFonts w:cstheme="minorHAnsi"/>
          <w:szCs w:val="22"/>
          <w:lang w:val="nl-BE"/>
        </w:rPr>
        <w:t>Een g</w:t>
      </w:r>
      <w:r w:rsidRPr="001D6081">
        <w:rPr>
          <w:rFonts w:cstheme="minorHAnsi"/>
          <w:szCs w:val="22"/>
          <w:lang w:val="nl-BE" w:eastAsia="nl-BE"/>
        </w:rPr>
        <w:t xml:space="preserve">emakkelijke en financieel ondersteunde toegang tot IT-apparatuur en digitale </w:t>
      </w:r>
      <w:r w:rsidR="00DC572E" w:rsidRPr="001D6081">
        <w:rPr>
          <w:rFonts w:cstheme="minorHAnsi"/>
          <w:szCs w:val="22"/>
          <w:lang w:val="nl-BE" w:eastAsia="nl-BE"/>
        </w:rPr>
        <w:t>instrument</w:t>
      </w:r>
      <w:r w:rsidRPr="001D6081">
        <w:rPr>
          <w:rFonts w:cstheme="minorHAnsi"/>
          <w:szCs w:val="22"/>
          <w:lang w:val="nl-BE" w:eastAsia="nl-BE"/>
        </w:rPr>
        <w:t>en (computers, specifieke software, beveiligde internetverbindingen);</w:t>
      </w:r>
    </w:p>
    <w:p w14:paraId="3EC950F1" w14:textId="627AAF08" w:rsidR="004B6108" w:rsidRPr="001D6081" w:rsidRDefault="00DC572E" w:rsidP="00DC572E">
      <w:pPr>
        <w:numPr>
          <w:ilvl w:val="0"/>
          <w:numId w:val="6"/>
        </w:numPr>
        <w:spacing w:before="120" w:after="120" w:line="276" w:lineRule="auto"/>
        <w:jc w:val="both"/>
        <w:rPr>
          <w:rFonts w:cstheme="minorHAnsi"/>
          <w:szCs w:val="22"/>
          <w:lang w:val="nl-BE"/>
        </w:rPr>
      </w:pPr>
      <w:r w:rsidRPr="001D6081">
        <w:rPr>
          <w:rFonts w:cstheme="minorHAnsi"/>
          <w:szCs w:val="22"/>
          <w:lang w:val="nl-BE"/>
        </w:rPr>
        <w:t>Een d</w:t>
      </w:r>
      <w:r w:rsidR="004B6108" w:rsidRPr="001D6081">
        <w:rPr>
          <w:rFonts w:cstheme="minorHAnsi"/>
          <w:szCs w:val="22"/>
          <w:lang w:val="nl-BE" w:eastAsia="nl-BE"/>
        </w:rPr>
        <w:t xml:space="preserve">igitale opleiding aangepast aan de specifieke </w:t>
      </w:r>
      <w:r w:rsidRPr="001D6081">
        <w:rPr>
          <w:rFonts w:cstheme="minorHAnsi"/>
          <w:szCs w:val="22"/>
          <w:lang w:val="nl-BE" w:eastAsia="nl-BE"/>
        </w:rPr>
        <w:t>nod</w:t>
      </w:r>
      <w:r w:rsidR="004B6108" w:rsidRPr="001D6081">
        <w:rPr>
          <w:rFonts w:cstheme="minorHAnsi"/>
          <w:szCs w:val="22"/>
          <w:lang w:val="nl-BE" w:eastAsia="nl-BE"/>
        </w:rPr>
        <w:t>en van de betrokken personen, met inbegrip van toegankelijkheidssoftware of vereenvoudigde interfaces;</w:t>
      </w:r>
    </w:p>
    <w:p w14:paraId="418C76A7" w14:textId="152EE049" w:rsidR="000706CE" w:rsidRPr="001D6081" w:rsidRDefault="00DC572E" w:rsidP="00DC572E">
      <w:pPr>
        <w:numPr>
          <w:ilvl w:val="0"/>
          <w:numId w:val="6"/>
        </w:numPr>
        <w:spacing w:before="120" w:after="120" w:line="276" w:lineRule="auto"/>
        <w:jc w:val="both"/>
        <w:rPr>
          <w:rFonts w:cstheme="minorHAnsi"/>
          <w:szCs w:val="22"/>
          <w:lang w:val="nl-BE"/>
        </w:rPr>
      </w:pPr>
      <w:r w:rsidRPr="001D6081">
        <w:rPr>
          <w:rFonts w:cstheme="minorHAnsi"/>
          <w:szCs w:val="22"/>
          <w:lang w:val="nl-BE" w:eastAsia="nl-BE"/>
        </w:rPr>
        <w:t xml:space="preserve">Een duidelijk juridisch en </w:t>
      </w:r>
      <w:proofErr w:type="spellStart"/>
      <w:r w:rsidRPr="001D6081">
        <w:rPr>
          <w:rFonts w:cstheme="minorHAnsi"/>
          <w:szCs w:val="22"/>
          <w:lang w:val="nl-BE" w:eastAsia="nl-BE"/>
        </w:rPr>
        <w:t>organisationeel</w:t>
      </w:r>
      <w:proofErr w:type="spellEnd"/>
      <w:r w:rsidRPr="001D6081">
        <w:rPr>
          <w:rFonts w:cstheme="minorHAnsi"/>
          <w:szCs w:val="22"/>
          <w:lang w:val="nl-BE" w:eastAsia="nl-BE"/>
        </w:rPr>
        <w:t xml:space="preserve"> kader dat de rechten van telewerkers met een handicap waarborgt (ook op het vlak van redelijke aanpassingen op afstand), alsook een structurele technische en menselijke ondersteuning om isolatie te voorkomen en een actieve band met het team en het management te behouden.</w:t>
      </w:r>
    </w:p>
    <w:p w14:paraId="029CA496" w14:textId="14D4C61C" w:rsidR="009A731A" w:rsidRPr="001D6081" w:rsidRDefault="009A731A" w:rsidP="00776CE1">
      <w:pPr>
        <w:spacing w:after="120" w:line="276" w:lineRule="auto"/>
        <w:jc w:val="both"/>
        <w:rPr>
          <w:rFonts w:cs="Calibri"/>
          <w:szCs w:val="22"/>
          <w:lang w:val="nl-BE"/>
        </w:rPr>
      </w:pPr>
      <w:r w:rsidRPr="001D6081">
        <w:rPr>
          <w:rFonts w:cs="Calibri"/>
          <w:szCs w:val="22"/>
          <w:lang w:val="nl-BE"/>
        </w:rPr>
        <w:t xml:space="preserve">Ook op de werkplek is </w:t>
      </w:r>
      <w:r w:rsidRPr="001D6081">
        <w:rPr>
          <w:rFonts w:cs="Calibri"/>
          <w:b/>
          <w:bCs/>
          <w:szCs w:val="22"/>
          <w:lang w:val="nl-BE"/>
        </w:rPr>
        <w:t>de aanwezigheid van persoonlijke assistentie,</w:t>
      </w:r>
      <w:r w:rsidRPr="001D6081">
        <w:rPr>
          <w:rFonts w:cs="Calibri"/>
          <w:szCs w:val="22"/>
          <w:lang w:val="nl-BE"/>
        </w:rPr>
        <w:t xml:space="preserve"> in de vorm van een begeleider of specifieke individuele hulp, vaak een noodzakelijke voorwaarde voor het effectief uitoefenen van een beroepsactiviteit. Deze vorm van ondersteuning is vandaag nog steeds zeer ongelijk verdeeld over de gewesten en in de meeste gevallen ontoereikend.</w:t>
      </w:r>
    </w:p>
    <w:p w14:paraId="33519652" w14:textId="007C24D1" w:rsidR="000706CE" w:rsidRPr="001D6081" w:rsidRDefault="000706CE" w:rsidP="00496C00">
      <w:pPr>
        <w:pStyle w:val="Titre3"/>
        <w:rPr>
          <w:rFonts w:ascii="Verdana" w:hAnsi="Verdana" w:cs="Calibri"/>
          <w:sz w:val="22"/>
          <w:szCs w:val="22"/>
        </w:rPr>
      </w:pPr>
      <w:r w:rsidRPr="001D6081">
        <w:rPr>
          <w:rFonts w:ascii="Verdana" w:hAnsi="Verdana" w:cs="Calibri"/>
          <w:sz w:val="22"/>
          <w:szCs w:val="22"/>
        </w:rPr>
        <w:t>A</w:t>
      </w:r>
      <w:r w:rsidR="009A731A" w:rsidRPr="001D6081">
        <w:rPr>
          <w:rFonts w:ascii="Verdana" w:hAnsi="Verdana" w:cs="Calibri"/>
          <w:sz w:val="22"/>
          <w:szCs w:val="22"/>
        </w:rPr>
        <w:t xml:space="preserve">an </w:t>
      </w:r>
      <w:proofErr w:type="spellStart"/>
      <w:r w:rsidR="009A731A" w:rsidRPr="001D6081">
        <w:rPr>
          <w:rFonts w:ascii="Verdana" w:hAnsi="Verdana" w:cs="Calibri"/>
          <w:sz w:val="22"/>
          <w:szCs w:val="22"/>
        </w:rPr>
        <w:t>alle</w:t>
      </w:r>
      <w:proofErr w:type="spellEnd"/>
      <w:r w:rsidR="009A731A" w:rsidRPr="001D6081">
        <w:rPr>
          <w:rFonts w:ascii="Verdana" w:hAnsi="Verdana" w:cs="Calibri"/>
          <w:sz w:val="22"/>
          <w:szCs w:val="22"/>
        </w:rPr>
        <w:t xml:space="preserve"> </w:t>
      </w:r>
      <w:proofErr w:type="spellStart"/>
      <w:r w:rsidR="009A731A" w:rsidRPr="001D6081">
        <w:rPr>
          <w:rFonts w:ascii="Verdana" w:hAnsi="Verdana" w:cs="Calibri"/>
          <w:sz w:val="22"/>
          <w:szCs w:val="22"/>
        </w:rPr>
        <w:t>beleidsniveaus</w:t>
      </w:r>
      <w:proofErr w:type="spellEnd"/>
    </w:p>
    <w:p w14:paraId="137742CF" w14:textId="655D862E" w:rsidR="009A731A" w:rsidRDefault="009A731A" w:rsidP="00776CE1">
      <w:pPr>
        <w:spacing w:after="120" w:line="276" w:lineRule="auto"/>
        <w:jc w:val="both"/>
        <w:rPr>
          <w:ins w:id="77" w:author="Magritte Olivier" w:date="2025-09-03T15:35:00Z" w16du:dateUtc="2025-09-03T13:35:00Z"/>
          <w:rFonts w:cs="Calibri"/>
          <w:szCs w:val="22"/>
          <w:lang w:val="nl-BE"/>
        </w:rPr>
      </w:pPr>
      <w:r w:rsidRPr="001D6081">
        <w:rPr>
          <w:rFonts w:cs="Calibri"/>
          <w:szCs w:val="22"/>
          <w:lang w:val="nl-BE"/>
        </w:rPr>
        <w:t xml:space="preserve">Het </w:t>
      </w:r>
      <w:r w:rsidRPr="001D6081">
        <w:rPr>
          <w:rFonts w:cs="Calibri"/>
          <w:b/>
          <w:bCs/>
          <w:szCs w:val="22"/>
          <w:lang w:val="nl-BE"/>
        </w:rPr>
        <w:t>Platform</w:t>
      </w:r>
      <w:r w:rsidRPr="001D6081">
        <w:rPr>
          <w:rFonts w:cs="Calibri"/>
          <w:szCs w:val="22"/>
          <w:lang w:val="nl-BE"/>
        </w:rPr>
        <w:t xml:space="preserve"> vraagt dat de </w:t>
      </w:r>
      <w:r w:rsidRPr="001D6081">
        <w:rPr>
          <w:rFonts w:cs="Calibri"/>
          <w:b/>
          <w:bCs/>
          <w:szCs w:val="22"/>
          <w:lang w:val="nl-BE"/>
        </w:rPr>
        <w:t>quota voor de aanwerving van personen met een handicap in de openbare sector beter worden nageleefd</w:t>
      </w:r>
      <w:r w:rsidRPr="001D6081">
        <w:rPr>
          <w:rFonts w:cs="Calibri"/>
          <w:szCs w:val="22"/>
          <w:lang w:val="nl-BE"/>
        </w:rPr>
        <w:t xml:space="preserve"> en dat een </w:t>
      </w:r>
      <w:r w:rsidRPr="001D6081">
        <w:rPr>
          <w:rFonts w:cs="Calibri"/>
          <w:b/>
          <w:bCs/>
          <w:szCs w:val="22"/>
          <w:lang w:val="nl-BE"/>
        </w:rPr>
        <w:t>geleidelijke uitbreiding ervan naar de privésector</w:t>
      </w:r>
      <w:r w:rsidRPr="001D6081">
        <w:rPr>
          <w:rFonts w:cs="Calibri"/>
          <w:szCs w:val="22"/>
          <w:lang w:val="nl-BE"/>
        </w:rPr>
        <w:t xml:space="preserve"> wordt onderzocht. Het is van essentieel belang dat de overheid het goede voorbeeld geeft en dat er bindende mechanismen worden ingevoerd om concrete resultaten te garanderen.</w:t>
      </w:r>
    </w:p>
    <w:p w14:paraId="2372F410" w14:textId="72A4517B" w:rsidR="004F5F04" w:rsidRPr="005667A1" w:rsidRDefault="004F5F04" w:rsidP="00776CE1">
      <w:pPr>
        <w:spacing w:after="120" w:line="276" w:lineRule="auto"/>
        <w:jc w:val="both"/>
        <w:rPr>
          <w:rFonts w:cs="Calibri"/>
          <w:szCs w:val="22"/>
          <w:lang w:val="nl-BE"/>
        </w:rPr>
      </w:pPr>
      <w:ins w:id="78" w:author="Magritte Olivier" w:date="2025-09-03T15:35:00Z">
        <w:r w:rsidRPr="005667A1">
          <w:rPr>
            <w:rFonts w:cs="Calibri"/>
            <w:szCs w:val="22"/>
            <w:lang w:val="nl-BE"/>
          </w:rPr>
          <w:t xml:space="preserve">Het </w:t>
        </w:r>
        <w:r w:rsidRPr="005667A1">
          <w:rPr>
            <w:rFonts w:cs="Calibri"/>
            <w:b/>
            <w:bCs/>
            <w:szCs w:val="22"/>
            <w:lang w:val="nl-BE"/>
          </w:rPr>
          <w:t xml:space="preserve">Platform </w:t>
        </w:r>
        <w:r w:rsidRPr="005667A1">
          <w:rPr>
            <w:rFonts w:cs="Calibri"/>
            <w:szCs w:val="22"/>
            <w:lang w:val="nl-BE"/>
          </w:rPr>
          <w:t xml:space="preserve">verzoekt tevens om een </w:t>
        </w:r>
        <w:proofErr w:type="spellStart"/>
        <w:r w:rsidRPr="005667A1">
          <w:rPr>
            <w:rFonts w:cs="Calibri"/>
            <w:b/>
            <w:bCs/>
            <w:szCs w:val="22"/>
            <w:lang w:val="nl-BE"/>
          </w:rPr>
          <w:t>interfederaal</w:t>
        </w:r>
        <w:proofErr w:type="spellEnd"/>
        <w:r w:rsidRPr="005667A1">
          <w:rPr>
            <w:rFonts w:cs="Calibri"/>
            <w:b/>
            <w:bCs/>
            <w:szCs w:val="22"/>
            <w:lang w:val="nl-BE"/>
          </w:rPr>
          <w:t xml:space="preserve"> informatiepunt</w:t>
        </w:r>
        <w:r w:rsidRPr="005667A1">
          <w:rPr>
            <w:rFonts w:cs="Calibri"/>
            <w:szCs w:val="22"/>
            <w:lang w:val="nl-BE"/>
          </w:rPr>
          <w:t xml:space="preserve"> dat zowel voor werknemers als werkgevers toegankelijk is (contracten, steunmaatregelen en begeleiding, enz.).</w:t>
        </w:r>
      </w:ins>
    </w:p>
    <w:p w14:paraId="0C3223D9" w14:textId="2303660B" w:rsidR="000706CE" w:rsidRPr="001D6081" w:rsidRDefault="009A731A" w:rsidP="00EB5476">
      <w:pPr>
        <w:pStyle w:val="Titre3"/>
        <w:rPr>
          <w:rFonts w:ascii="Verdana" w:hAnsi="Verdana" w:cs="Calibri"/>
          <w:sz w:val="22"/>
          <w:szCs w:val="22"/>
          <w:lang w:val="nl-BE"/>
        </w:rPr>
      </w:pPr>
      <w:r w:rsidRPr="001D6081">
        <w:rPr>
          <w:rFonts w:ascii="Verdana" w:hAnsi="Verdana" w:cs="Calibri"/>
          <w:sz w:val="22"/>
          <w:szCs w:val="22"/>
          <w:lang w:val="nl-BE"/>
        </w:rPr>
        <w:t>Systematisch overleg met de sector</w:t>
      </w:r>
      <w:r w:rsidR="005518CB">
        <w:rPr>
          <w:rFonts w:ascii="Verdana" w:hAnsi="Verdana" w:cs="Calibri"/>
          <w:sz w:val="22"/>
          <w:szCs w:val="22"/>
          <w:lang w:val="nl-BE"/>
        </w:rPr>
        <w:t xml:space="preserve"> personen met een handicap</w:t>
      </w:r>
    </w:p>
    <w:p w14:paraId="12E7A576" w14:textId="677ABAB0" w:rsidR="009A731A" w:rsidRPr="001D6081" w:rsidRDefault="009A731A" w:rsidP="00EB5476">
      <w:pPr>
        <w:pStyle w:val="NormalWeb"/>
        <w:jc w:val="both"/>
        <w:rPr>
          <w:rFonts w:ascii="Verdana" w:hAnsi="Verdana" w:cs="Calibri"/>
          <w:sz w:val="22"/>
          <w:szCs w:val="22"/>
          <w:lang w:val="nl-BE" w:eastAsia="nl-BE"/>
        </w:rPr>
      </w:pPr>
      <w:r w:rsidRPr="001D6081">
        <w:rPr>
          <w:rFonts w:ascii="Verdana" w:hAnsi="Verdana" w:cs="Calibri"/>
          <w:sz w:val="22"/>
          <w:szCs w:val="22"/>
          <w:lang w:val="nl-BE"/>
        </w:rPr>
        <w:t xml:space="preserve">Het </w:t>
      </w:r>
      <w:r w:rsidRPr="001D6081">
        <w:rPr>
          <w:rFonts w:ascii="Verdana" w:hAnsi="Verdana" w:cs="Calibri"/>
          <w:b/>
          <w:bCs/>
          <w:sz w:val="22"/>
          <w:szCs w:val="22"/>
          <w:lang w:val="nl-BE"/>
        </w:rPr>
        <w:t>Platform</w:t>
      </w:r>
      <w:r w:rsidRPr="001D6081">
        <w:rPr>
          <w:rFonts w:ascii="Verdana" w:hAnsi="Verdana" w:cs="Calibri"/>
          <w:sz w:val="22"/>
          <w:szCs w:val="22"/>
          <w:lang w:val="nl-BE"/>
        </w:rPr>
        <w:t xml:space="preserve"> vraagt dat elke hervorming die rechtstreeks invloed heeft op de sociale rechten van personen met een handicap vooraf wordt </w:t>
      </w:r>
      <w:r w:rsidRPr="001D6081">
        <w:rPr>
          <w:rFonts w:ascii="Verdana" w:hAnsi="Verdana" w:cs="Calibri"/>
          <w:b/>
          <w:bCs/>
          <w:sz w:val="22"/>
          <w:szCs w:val="22"/>
          <w:lang w:val="nl-BE"/>
        </w:rPr>
        <w:t>overlegd met de representatieve instanties van de sector</w:t>
      </w:r>
      <w:r w:rsidR="005518CB">
        <w:rPr>
          <w:rFonts w:ascii="Verdana" w:hAnsi="Verdana" w:cs="Calibri"/>
          <w:b/>
          <w:bCs/>
          <w:sz w:val="22"/>
          <w:szCs w:val="22"/>
          <w:lang w:val="nl-BE"/>
        </w:rPr>
        <w:t xml:space="preserve"> personen met een </w:t>
      </w:r>
      <w:r w:rsidR="005518CB">
        <w:rPr>
          <w:rFonts w:ascii="Verdana" w:hAnsi="Verdana" w:cs="Calibri"/>
          <w:b/>
          <w:bCs/>
          <w:sz w:val="22"/>
          <w:szCs w:val="22"/>
          <w:lang w:val="nl-BE"/>
        </w:rPr>
        <w:lastRenderedPageBreak/>
        <w:t>handicap</w:t>
      </w:r>
      <w:r w:rsidRPr="001D6081">
        <w:rPr>
          <w:rFonts w:ascii="Verdana" w:hAnsi="Verdana" w:cs="Calibri"/>
          <w:sz w:val="22"/>
          <w:szCs w:val="22"/>
          <w:lang w:val="nl-BE"/>
        </w:rPr>
        <w:t xml:space="preserve">, met name </w:t>
      </w:r>
      <w:r w:rsidR="007209FD" w:rsidRPr="001D6081">
        <w:rPr>
          <w:rFonts w:ascii="Verdana" w:hAnsi="Verdana" w:cs="Calibri"/>
          <w:sz w:val="22"/>
          <w:szCs w:val="22"/>
          <w:lang w:val="nl-BE"/>
        </w:rPr>
        <w:t xml:space="preserve">met </w:t>
      </w:r>
      <w:r w:rsidRPr="001D6081">
        <w:rPr>
          <w:rFonts w:ascii="Verdana" w:hAnsi="Verdana" w:cs="Calibri"/>
          <w:sz w:val="22"/>
          <w:szCs w:val="22"/>
          <w:lang w:val="nl-BE"/>
        </w:rPr>
        <w:t xml:space="preserve">de </w:t>
      </w:r>
      <w:r w:rsidRPr="001D6081">
        <w:rPr>
          <w:rFonts w:ascii="Verdana" w:hAnsi="Verdana" w:cs="Calibri"/>
          <w:b/>
          <w:bCs/>
          <w:sz w:val="22"/>
          <w:szCs w:val="22"/>
          <w:lang w:val="nl-BE"/>
        </w:rPr>
        <w:t>Nationale Hoge Raad voor Personen met een Handicap (NHRPH) en de gewestelijke en communautaire Raden.</w:t>
      </w:r>
      <w:r w:rsidRPr="001D6081">
        <w:rPr>
          <w:rFonts w:ascii="Verdana" w:hAnsi="Verdana" w:cs="Calibri"/>
          <w:sz w:val="22"/>
          <w:szCs w:val="22"/>
          <w:lang w:val="nl-BE"/>
        </w:rPr>
        <w:t xml:space="preserve"> De expertise van de betrokkenen is onontbeerlijk om contraproductieve effecten te voorkomen.</w:t>
      </w:r>
    </w:p>
    <w:p w14:paraId="3FB2EF00" w14:textId="08BB6B13" w:rsidR="000706CE" w:rsidRPr="001D6081" w:rsidRDefault="00EB5476" w:rsidP="00776CE1">
      <w:pPr>
        <w:spacing w:after="120" w:line="276" w:lineRule="auto"/>
        <w:jc w:val="both"/>
        <w:rPr>
          <w:rFonts w:cs="Calibri"/>
          <w:szCs w:val="22"/>
          <w:lang w:val="nl-BE"/>
        </w:rPr>
      </w:pPr>
      <w:r w:rsidRPr="001D6081">
        <w:rPr>
          <w:rFonts w:cs="Calibri"/>
          <w:szCs w:val="22"/>
          <w:lang w:val="nl-BE"/>
        </w:rPr>
        <w:t>Ten slotte</w:t>
      </w:r>
      <w:r w:rsidRPr="001D6081">
        <w:rPr>
          <w:rFonts w:cs="Calibri"/>
          <w:b/>
          <w:bCs/>
          <w:szCs w:val="22"/>
          <w:lang w:val="nl-BE"/>
        </w:rPr>
        <w:t xml:space="preserve"> stimuleert </w:t>
      </w:r>
      <w:r w:rsidRPr="001D6081">
        <w:rPr>
          <w:rFonts w:cs="Calibri"/>
          <w:szCs w:val="22"/>
          <w:lang w:val="nl-BE"/>
        </w:rPr>
        <w:t>het</w:t>
      </w:r>
      <w:r w:rsidRPr="001D6081">
        <w:rPr>
          <w:rFonts w:cs="Calibri"/>
          <w:b/>
          <w:bCs/>
          <w:szCs w:val="22"/>
          <w:lang w:val="nl-BE"/>
        </w:rPr>
        <w:t xml:space="preserve"> Platform </w:t>
      </w:r>
      <w:r w:rsidRPr="001D6081">
        <w:rPr>
          <w:rFonts w:cs="Calibri"/>
          <w:szCs w:val="22"/>
          <w:lang w:val="nl-BE"/>
        </w:rPr>
        <w:t xml:space="preserve">eveneens </w:t>
      </w:r>
      <w:r w:rsidRPr="001D6081">
        <w:rPr>
          <w:rFonts w:cs="Calibri"/>
          <w:b/>
          <w:bCs/>
          <w:szCs w:val="22"/>
          <w:lang w:val="nl-BE"/>
        </w:rPr>
        <w:t>de lopende gesprekken over de mogelijke toekenning van een status voor mantelzorgers</w:t>
      </w:r>
      <w:r w:rsidR="000706CE" w:rsidRPr="001D6081">
        <w:rPr>
          <w:rFonts w:cs="Calibri"/>
          <w:b/>
          <w:bCs/>
          <w:szCs w:val="22"/>
          <w:lang w:val="nl-BE"/>
        </w:rPr>
        <w:t>.</w:t>
      </w:r>
      <w:r w:rsidR="000706CE" w:rsidRPr="001D6081">
        <w:rPr>
          <w:rStyle w:val="Appelnotedebasdep"/>
          <w:rFonts w:cs="Calibri"/>
          <w:b/>
          <w:bCs/>
          <w:szCs w:val="22"/>
        </w:rPr>
        <w:footnoteReference w:id="6"/>
      </w:r>
    </w:p>
    <w:p w14:paraId="14BC0780" w14:textId="33A0F596" w:rsidR="00533D04" w:rsidRPr="001D6081" w:rsidRDefault="005E56F2" w:rsidP="00776CE1">
      <w:pPr>
        <w:pStyle w:val="Titre1"/>
        <w:rPr>
          <w:rFonts w:ascii="Verdana" w:hAnsi="Verdana" w:cstheme="minorHAnsi"/>
          <w:sz w:val="22"/>
          <w:szCs w:val="22"/>
        </w:rPr>
      </w:pPr>
      <w:proofErr w:type="spellStart"/>
      <w:r w:rsidRPr="001D6081">
        <w:rPr>
          <w:rFonts w:ascii="Verdana" w:hAnsi="Verdana" w:cstheme="minorHAnsi"/>
          <w:sz w:val="22"/>
          <w:szCs w:val="22"/>
        </w:rPr>
        <w:t>C</w:t>
      </w:r>
      <w:r w:rsidR="000706CE" w:rsidRPr="001D6081">
        <w:rPr>
          <w:rFonts w:ascii="Verdana" w:hAnsi="Verdana" w:cstheme="minorHAnsi"/>
          <w:sz w:val="22"/>
          <w:szCs w:val="22"/>
        </w:rPr>
        <w:t>onclusi</w:t>
      </w:r>
      <w:r w:rsidR="00F236A5" w:rsidRPr="001D6081">
        <w:rPr>
          <w:rFonts w:ascii="Verdana" w:hAnsi="Verdana" w:cstheme="minorHAnsi"/>
          <w:sz w:val="22"/>
          <w:szCs w:val="22"/>
        </w:rPr>
        <w:t>e</w:t>
      </w:r>
      <w:proofErr w:type="spellEnd"/>
    </w:p>
    <w:p w14:paraId="514D0384" w14:textId="2F38E315" w:rsidR="00F236A5" w:rsidRPr="001D6081" w:rsidRDefault="00F236A5" w:rsidP="00F236A5">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toont zich bezorgd en benadrukt dat de federale hervorming van de werkloosheid, zoals die momenteel is opgezet, het risico inhoudt dat </w:t>
      </w:r>
      <w:r w:rsidRPr="001D6081">
        <w:rPr>
          <w:rFonts w:cstheme="minorHAnsi"/>
          <w:b/>
          <w:bCs/>
          <w:szCs w:val="22"/>
          <w:lang w:val="nl-BE"/>
        </w:rPr>
        <w:t>de ongelijkheden verder toenemen</w:t>
      </w:r>
      <w:r w:rsidRPr="001D6081">
        <w:rPr>
          <w:rFonts w:cstheme="minorHAnsi"/>
          <w:szCs w:val="22"/>
          <w:lang w:val="nl-BE"/>
        </w:rPr>
        <w:t xml:space="preserve"> en dat een groep personen, die het nu al moeilijk hebben, blijvend van de arbeidsmarkt wordt uitgesloten. D</w:t>
      </w:r>
      <w:r w:rsidR="005E56F2" w:rsidRPr="001D6081">
        <w:rPr>
          <w:rFonts w:cstheme="minorHAnsi"/>
          <w:szCs w:val="22"/>
          <w:lang w:val="nl-BE"/>
        </w:rPr>
        <w:t>it</w:t>
      </w:r>
      <w:r w:rsidRPr="001D6081">
        <w:rPr>
          <w:rFonts w:cstheme="minorHAnsi"/>
          <w:szCs w:val="22"/>
          <w:lang w:val="nl-BE"/>
        </w:rPr>
        <w:t xml:space="preserve"> is in strijd met de internationale verbintenissen van België, in het bijzonder artikel 27 en algemene opmerking nr. 8 van het </w:t>
      </w:r>
      <w:r w:rsidRPr="001D6081">
        <w:rPr>
          <w:rFonts w:cstheme="minorHAnsi"/>
          <w:b/>
          <w:bCs/>
          <w:szCs w:val="22"/>
          <w:lang w:val="nl-BE"/>
        </w:rPr>
        <w:t>Verdrag van de Verenigde Naties inzake de rechten van personen met een handicap</w:t>
      </w:r>
      <w:r w:rsidRPr="001D6081">
        <w:rPr>
          <w:rFonts w:cstheme="minorHAnsi"/>
          <w:szCs w:val="22"/>
          <w:lang w:val="nl-BE"/>
        </w:rPr>
        <w:t>, d</w:t>
      </w:r>
      <w:r w:rsidR="00B41A0A" w:rsidRPr="001D6081">
        <w:rPr>
          <w:rFonts w:cstheme="minorHAnsi"/>
          <w:szCs w:val="22"/>
          <w:lang w:val="nl-BE"/>
        </w:rPr>
        <w:t>ie</w:t>
      </w:r>
      <w:r w:rsidRPr="001D6081">
        <w:rPr>
          <w:rFonts w:cstheme="minorHAnsi"/>
          <w:szCs w:val="22"/>
          <w:lang w:val="nl-BE"/>
        </w:rPr>
        <w:t xml:space="preserve"> de verdragsluitende Staten verplicht om gelijke toegang tot werk en sociale zekerheid te waarborgen.</w:t>
      </w:r>
    </w:p>
    <w:p w14:paraId="128CB50D" w14:textId="77777777" w:rsidR="00F236A5" w:rsidRPr="001D6081" w:rsidRDefault="00F236A5" w:rsidP="00F236A5">
      <w:pPr>
        <w:spacing w:after="120" w:line="276" w:lineRule="auto"/>
        <w:jc w:val="both"/>
        <w:rPr>
          <w:rFonts w:cstheme="minorHAnsi"/>
          <w:szCs w:val="22"/>
          <w:lang w:val="nl-BE"/>
        </w:rPr>
      </w:pPr>
      <w:r w:rsidRPr="001D6081">
        <w:rPr>
          <w:rFonts w:cstheme="minorHAnsi"/>
          <w:szCs w:val="22"/>
          <w:lang w:val="nl-BE"/>
        </w:rPr>
        <w:t xml:space="preserve">Het </w:t>
      </w:r>
      <w:r w:rsidRPr="001D6081">
        <w:rPr>
          <w:rFonts w:cstheme="minorHAnsi"/>
          <w:b/>
          <w:bCs/>
          <w:szCs w:val="22"/>
          <w:lang w:val="nl-BE"/>
        </w:rPr>
        <w:t>Platform</w:t>
      </w:r>
      <w:r w:rsidRPr="001D6081">
        <w:rPr>
          <w:rFonts w:cstheme="minorHAnsi"/>
          <w:szCs w:val="22"/>
          <w:lang w:val="nl-BE"/>
        </w:rPr>
        <w:t xml:space="preserve"> vraagt dan ook:</w:t>
      </w:r>
    </w:p>
    <w:p w14:paraId="3B0A5BE3" w14:textId="0E845F27" w:rsidR="00F236A5" w:rsidRPr="001D6081" w:rsidRDefault="00F236A5" w:rsidP="00F236A5">
      <w:pPr>
        <w:numPr>
          <w:ilvl w:val="0"/>
          <w:numId w:val="19"/>
        </w:numPr>
        <w:spacing w:after="120" w:line="276" w:lineRule="auto"/>
        <w:jc w:val="both"/>
        <w:rPr>
          <w:rFonts w:cstheme="minorHAnsi"/>
          <w:szCs w:val="22"/>
          <w:lang w:val="nl-BE"/>
        </w:rPr>
      </w:pPr>
      <w:r w:rsidRPr="001D6081">
        <w:rPr>
          <w:rFonts w:cstheme="minorHAnsi"/>
          <w:szCs w:val="22"/>
          <w:lang w:val="nl-BE"/>
        </w:rPr>
        <w:t xml:space="preserve">De </w:t>
      </w:r>
      <w:r w:rsidRPr="001D6081">
        <w:rPr>
          <w:rFonts w:cstheme="minorHAnsi"/>
          <w:b/>
          <w:bCs/>
          <w:szCs w:val="22"/>
          <w:lang w:val="nl-BE"/>
        </w:rPr>
        <w:t>opschorting</w:t>
      </w:r>
      <w:r w:rsidRPr="001D6081">
        <w:rPr>
          <w:rFonts w:cstheme="minorHAnsi"/>
          <w:szCs w:val="22"/>
          <w:lang w:val="nl-BE"/>
        </w:rPr>
        <w:t xml:space="preserve"> van de maatregel voor personen met een handicap, of op zijn minst een ge</w:t>
      </w:r>
      <w:r w:rsidR="005E56F2" w:rsidRPr="001D6081">
        <w:rPr>
          <w:rFonts w:cstheme="minorHAnsi"/>
          <w:szCs w:val="22"/>
          <w:lang w:val="nl-BE"/>
        </w:rPr>
        <w:t>fas</w:t>
      </w:r>
      <w:r w:rsidRPr="001D6081">
        <w:rPr>
          <w:rFonts w:cstheme="minorHAnsi"/>
          <w:szCs w:val="22"/>
          <w:lang w:val="nl-BE"/>
        </w:rPr>
        <w:t>eerde invoering waarbij rekening wordt gehouden met de specifieke moeilijkheden van deze bijzondere groep;</w:t>
      </w:r>
    </w:p>
    <w:p w14:paraId="1773D4BB" w14:textId="351B54C3" w:rsidR="00F236A5" w:rsidRPr="001D6081" w:rsidRDefault="00F236A5" w:rsidP="00F236A5">
      <w:pPr>
        <w:numPr>
          <w:ilvl w:val="0"/>
          <w:numId w:val="19"/>
        </w:numPr>
        <w:spacing w:after="120" w:line="276" w:lineRule="auto"/>
        <w:jc w:val="both"/>
        <w:rPr>
          <w:rFonts w:cstheme="minorHAnsi"/>
          <w:szCs w:val="22"/>
          <w:lang w:val="nl-BE"/>
        </w:rPr>
      </w:pPr>
      <w:r w:rsidRPr="001D6081">
        <w:rPr>
          <w:rFonts w:cstheme="minorHAnsi"/>
          <w:szCs w:val="22"/>
          <w:lang w:val="nl-BE"/>
        </w:rPr>
        <w:t xml:space="preserve">De uitvoering van een </w:t>
      </w:r>
      <w:r w:rsidRPr="001D6081">
        <w:rPr>
          <w:rFonts w:cstheme="minorHAnsi"/>
          <w:b/>
          <w:bCs/>
          <w:szCs w:val="22"/>
          <w:lang w:val="nl-BE"/>
        </w:rPr>
        <w:t>specifieke effectenbeoordeling</w:t>
      </w:r>
      <w:r w:rsidRPr="001D6081">
        <w:rPr>
          <w:rFonts w:cstheme="minorHAnsi"/>
          <w:szCs w:val="22"/>
          <w:lang w:val="nl-BE"/>
        </w:rPr>
        <w:t>;</w:t>
      </w:r>
    </w:p>
    <w:p w14:paraId="40964B66" w14:textId="41471D65" w:rsidR="007A44D9" w:rsidRPr="001D6081" w:rsidRDefault="00F236A5" w:rsidP="00F236A5">
      <w:pPr>
        <w:numPr>
          <w:ilvl w:val="0"/>
          <w:numId w:val="19"/>
        </w:numPr>
        <w:spacing w:after="120" w:line="276" w:lineRule="auto"/>
        <w:jc w:val="both"/>
        <w:rPr>
          <w:rFonts w:cstheme="minorHAnsi"/>
          <w:szCs w:val="22"/>
          <w:lang w:val="nl-BE"/>
        </w:rPr>
      </w:pPr>
      <w:r w:rsidRPr="001D6081">
        <w:rPr>
          <w:rFonts w:cstheme="minorHAnsi"/>
          <w:szCs w:val="22"/>
          <w:lang w:val="nl-BE"/>
        </w:rPr>
        <w:t xml:space="preserve">De onmiddellijke start van een </w:t>
      </w:r>
      <w:r w:rsidRPr="001D6081">
        <w:rPr>
          <w:rFonts w:cstheme="minorHAnsi"/>
          <w:b/>
          <w:bCs/>
          <w:szCs w:val="22"/>
          <w:lang w:val="nl-BE"/>
        </w:rPr>
        <w:t>overleg met de sector</w:t>
      </w:r>
      <w:r w:rsidRPr="001D6081">
        <w:rPr>
          <w:rFonts w:cstheme="minorHAnsi"/>
          <w:szCs w:val="22"/>
          <w:lang w:val="nl-BE"/>
        </w:rPr>
        <w:t>.</w:t>
      </w:r>
    </w:p>
    <w:sectPr w:rsidR="007A44D9" w:rsidRPr="001D6081">
      <w:footerReference w:type="defaul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1DECC" w14:textId="77777777" w:rsidR="009510BE" w:rsidRPr="00A52C2C" w:rsidRDefault="009510BE" w:rsidP="00DA691C">
      <w:r w:rsidRPr="00A52C2C">
        <w:separator/>
      </w:r>
    </w:p>
  </w:endnote>
  <w:endnote w:type="continuationSeparator" w:id="0">
    <w:p w14:paraId="5CFEB18A" w14:textId="77777777" w:rsidR="009510BE" w:rsidRPr="00A52C2C" w:rsidRDefault="009510BE" w:rsidP="00DA691C">
      <w:r w:rsidRPr="00A52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024323"/>
      <w:docPartObj>
        <w:docPartGallery w:val="Page Numbers (Bottom of Page)"/>
        <w:docPartUnique/>
      </w:docPartObj>
    </w:sdtPr>
    <w:sdtEndPr/>
    <w:sdtContent>
      <w:p w14:paraId="7DCC7175" w14:textId="47381667" w:rsidR="00DA691C" w:rsidRPr="00A52C2C" w:rsidRDefault="00DA691C">
        <w:pPr>
          <w:pStyle w:val="Pieddepage"/>
          <w:jc w:val="right"/>
        </w:pPr>
        <w:r w:rsidRPr="00A52C2C">
          <w:fldChar w:fldCharType="begin"/>
        </w:r>
        <w:r w:rsidRPr="00A52C2C">
          <w:instrText>PAGE   \* MERGEFORMAT</w:instrText>
        </w:r>
        <w:r w:rsidRPr="00A52C2C">
          <w:fldChar w:fldCharType="separate"/>
        </w:r>
        <w:r w:rsidRPr="007A315D">
          <w:t>2</w:t>
        </w:r>
        <w:r w:rsidRPr="00A52C2C">
          <w:fldChar w:fldCharType="end"/>
        </w:r>
      </w:p>
    </w:sdtContent>
  </w:sdt>
  <w:p w14:paraId="436ECD9F" w14:textId="77777777" w:rsidR="00DA691C" w:rsidRPr="00A52C2C" w:rsidRDefault="00DA69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0FAF4" w14:textId="77777777" w:rsidR="009510BE" w:rsidRPr="00A52C2C" w:rsidRDefault="009510BE" w:rsidP="00DA691C">
      <w:r w:rsidRPr="00A52C2C">
        <w:separator/>
      </w:r>
    </w:p>
  </w:footnote>
  <w:footnote w:type="continuationSeparator" w:id="0">
    <w:p w14:paraId="2E52F3BC" w14:textId="77777777" w:rsidR="009510BE" w:rsidRPr="00A52C2C" w:rsidRDefault="009510BE" w:rsidP="00DA691C">
      <w:r w:rsidRPr="00A52C2C">
        <w:continuationSeparator/>
      </w:r>
    </w:p>
  </w:footnote>
  <w:footnote w:id="1">
    <w:p w14:paraId="417BA959" w14:textId="359A06EB" w:rsidR="00D738A3" w:rsidRPr="00896C4C" w:rsidRDefault="00D738A3" w:rsidP="00A120BC">
      <w:pPr>
        <w:pStyle w:val="Notedebasdepage"/>
        <w:rPr>
          <w:lang w:val="nl-BE"/>
        </w:rPr>
      </w:pPr>
      <w:r>
        <w:rPr>
          <w:rStyle w:val="Appelnotedebasdep"/>
        </w:rPr>
        <w:footnoteRef/>
      </w:r>
      <w:r w:rsidRPr="001D6081">
        <w:rPr>
          <w:lang w:val="en-US"/>
        </w:rPr>
        <w:t xml:space="preserve"> </w:t>
      </w:r>
      <w:r w:rsidR="00D371B7" w:rsidRPr="001D6081">
        <w:rPr>
          <w:lang w:val="en-US"/>
        </w:rPr>
        <w:t xml:space="preserve">Eurostat (2023), </w:t>
      </w:r>
      <w:r w:rsidR="00A120BC" w:rsidRPr="001D6081">
        <w:rPr>
          <w:lang w:val="en-US"/>
        </w:rPr>
        <w:t>Disability employment gap by level of activity limitation and sex (source EU-SILC)</w:t>
      </w:r>
      <w:r w:rsidR="00D371B7" w:rsidRPr="001D6081">
        <w:rPr>
          <w:lang w:val="en-US"/>
        </w:rPr>
        <w:t xml:space="preserve">. </w:t>
      </w:r>
      <w:r w:rsidR="00A120BC">
        <w:fldChar w:fldCharType="begin"/>
      </w:r>
      <w:r w:rsidR="00A120BC" w:rsidRPr="00B12F40">
        <w:rPr>
          <w:lang w:val="en-US"/>
          <w:rPrChange w:id="15" w:author="Duchenne Véronique" w:date="2025-09-10T10:37:00Z" w16du:dateUtc="2025-09-10T08:37:00Z">
            <w:rPr/>
          </w:rPrChange>
        </w:rPr>
        <w:instrText>HYPERLINK "https://ec.europa.eu/eurostat/databrowser/view/hlth_dlm200/default/table?lang=en&amp;category=dsb.dsb_lab"</w:instrText>
      </w:r>
      <w:r w:rsidR="00A120BC">
        <w:fldChar w:fldCharType="separate"/>
      </w:r>
      <w:r w:rsidR="00A120BC" w:rsidRPr="00896C4C">
        <w:rPr>
          <w:rStyle w:val="Lienhypertexte"/>
          <w:lang w:val="nl-BE"/>
        </w:rPr>
        <w:t>Beschikbaar op</w:t>
      </w:r>
      <w:r w:rsidR="00D371B7" w:rsidRPr="00896C4C">
        <w:rPr>
          <w:rStyle w:val="Lienhypertexte"/>
          <w:lang w:val="nl-BE"/>
        </w:rPr>
        <w:t xml:space="preserve"> Statisti</w:t>
      </w:r>
      <w:r w:rsidR="00A120BC" w:rsidRPr="00896C4C">
        <w:rPr>
          <w:rStyle w:val="Lienhypertexte"/>
          <w:lang w:val="nl-BE"/>
        </w:rPr>
        <w:t>eken</w:t>
      </w:r>
      <w:r w:rsidR="00D371B7" w:rsidRPr="00896C4C">
        <w:rPr>
          <w:rStyle w:val="Lienhypertexte"/>
          <w:lang w:val="nl-BE"/>
        </w:rPr>
        <w:t xml:space="preserve"> | Eurostat (europa.eu).</w:t>
      </w:r>
      <w:r w:rsidR="00A120BC">
        <w:fldChar w:fldCharType="end"/>
      </w:r>
    </w:p>
  </w:footnote>
  <w:footnote w:id="2">
    <w:p w14:paraId="5A8E9801" w14:textId="0B9051A7" w:rsidR="000706CE" w:rsidRPr="00A120BC" w:rsidRDefault="000706CE" w:rsidP="000706CE">
      <w:pPr>
        <w:pStyle w:val="Notedebasdepage"/>
        <w:rPr>
          <w:lang w:val="nl-BE"/>
        </w:rPr>
      </w:pPr>
      <w:r>
        <w:rPr>
          <w:rStyle w:val="Appelnotedebasdep"/>
        </w:rPr>
        <w:footnoteRef/>
      </w:r>
      <w:r w:rsidRPr="00A120BC">
        <w:rPr>
          <w:lang w:val="nl-BE"/>
        </w:rPr>
        <w:t xml:space="preserve"> UNIA, </w:t>
      </w:r>
      <w:r w:rsidR="00A120BC" w:rsidRPr="00A120BC">
        <w:rPr>
          <w:lang w:val="nl-BE"/>
        </w:rPr>
        <w:t>Beperking werkloosheid in de tijd</w:t>
      </w:r>
      <w:r w:rsidRPr="00A120BC">
        <w:rPr>
          <w:lang w:val="nl-BE"/>
        </w:rPr>
        <w:t>, septemb</w:t>
      </w:r>
      <w:r w:rsidR="00A120BC" w:rsidRPr="00A120BC">
        <w:rPr>
          <w:lang w:val="nl-BE"/>
        </w:rPr>
        <w:t>er</w:t>
      </w:r>
      <w:r w:rsidRPr="00A120BC">
        <w:rPr>
          <w:lang w:val="nl-BE"/>
        </w:rPr>
        <w:t xml:space="preserve"> 2024</w:t>
      </w:r>
      <w:r w:rsidR="00A120BC" w:rsidRPr="00A120BC">
        <w:rPr>
          <w:lang w:val="nl-BE"/>
        </w:rPr>
        <w:t xml:space="preserve"> </w:t>
      </w:r>
      <w:r w:rsidRPr="00A120BC">
        <w:rPr>
          <w:lang w:val="nl-BE"/>
        </w:rPr>
        <w:t>-</w:t>
      </w:r>
      <w:r w:rsidR="00A120BC" w:rsidRPr="00A120BC">
        <w:rPr>
          <w:lang w:val="nl-BE"/>
        </w:rPr>
        <w:t xml:space="preserve"> Aanbeveling nr. </w:t>
      </w:r>
      <w:r w:rsidRPr="00A120BC">
        <w:rPr>
          <w:lang w:val="nl-BE"/>
        </w:rPr>
        <w:t xml:space="preserve">367 </w:t>
      </w:r>
      <w:r w:rsidR="00A120BC" w:rsidRPr="00A120BC">
        <w:rPr>
          <w:lang w:val="nl-BE"/>
        </w:rPr>
        <w:t>Beschikbaar</w:t>
      </w:r>
      <w:r w:rsidR="001D6081">
        <w:rPr>
          <w:lang w:val="nl-BE"/>
        </w:rPr>
        <w:t xml:space="preserve"> in het frans</w:t>
      </w:r>
      <w:r w:rsidR="00A120BC" w:rsidRPr="00A120BC">
        <w:rPr>
          <w:lang w:val="nl-BE"/>
        </w:rPr>
        <w:t xml:space="preserve"> op</w:t>
      </w:r>
      <w:r w:rsidRPr="00A120BC">
        <w:rPr>
          <w:lang w:val="nl-BE"/>
        </w:rPr>
        <w:t xml:space="preserve"> </w:t>
      </w:r>
      <w:r w:rsidR="00A120BC">
        <w:fldChar w:fldCharType="begin"/>
      </w:r>
      <w:r w:rsidR="00A120BC" w:rsidRPr="00B12F40">
        <w:rPr>
          <w:lang w:val="nl-BE"/>
          <w:rPrChange w:id="16" w:author="Duchenne Véronique" w:date="2025-09-10T10:37:00Z" w16du:dateUtc="2025-09-10T08:37:00Z">
            <w:rPr/>
          </w:rPrChange>
        </w:rPr>
        <w:instrText>HYPERLINK "https://www.unia.be/files/Recommandation-Unia-limitation-des-allocations-de-chomage-dans-le-temps-FR.pdf"</w:instrText>
      </w:r>
      <w:r w:rsidR="00A120BC">
        <w:fldChar w:fldCharType="separate"/>
      </w:r>
      <w:r w:rsidR="00A120BC" w:rsidRPr="00A120BC">
        <w:rPr>
          <w:rStyle w:val="Lienhypertexte"/>
          <w:b/>
          <w:bCs/>
          <w:lang w:val="nl-BE"/>
        </w:rPr>
        <w:t>Advies-n°367-beperking-werkloosheid-in-de-tijd-f-versie</w:t>
      </w:r>
      <w:r w:rsidR="00A120BC">
        <w:rPr>
          <w:rStyle w:val="Lienhypertexte"/>
          <w:b/>
          <w:bCs/>
          <w:lang w:val="nl-BE"/>
        </w:rPr>
        <w:t xml:space="preserve"> </w:t>
      </w:r>
      <w:r w:rsidR="00A120BC" w:rsidRPr="00A120BC">
        <w:rPr>
          <w:rStyle w:val="Lienhypertexte"/>
          <w:lang w:val="nl-BE"/>
        </w:rPr>
        <w:t>P(www.unia.be)</w:t>
      </w:r>
      <w:r w:rsidR="00A120BC">
        <w:fldChar w:fldCharType="end"/>
      </w:r>
    </w:p>
  </w:footnote>
  <w:footnote w:id="3">
    <w:p w14:paraId="69AA675A" w14:textId="43D52587" w:rsidR="001D53CB" w:rsidRPr="001D6081" w:rsidRDefault="000706CE" w:rsidP="001D53CB">
      <w:pPr>
        <w:pStyle w:val="Notedebasdepage"/>
        <w:rPr>
          <w:rStyle w:val="Lienhypertexte"/>
          <w:lang w:val="nl-BE"/>
        </w:rPr>
      </w:pPr>
      <w:r>
        <w:rPr>
          <w:rStyle w:val="Appelnotedebasdep"/>
        </w:rPr>
        <w:footnoteRef/>
      </w:r>
      <w:r w:rsidRPr="001D53CB">
        <w:rPr>
          <w:lang w:val="nl-BE"/>
        </w:rPr>
        <w:t xml:space="preserve"> </w:t>
      </w:r>
      <w:r w:rsidR="001D53CB" w:rsidRPr="001D53CB">
        <w:rPr>
          <w:lang w:val="nl-BE"/>
        </w:rPr>
        <w:t xml:space="preserve">Koning Boudewijnstichting, </w:t>
      </w:r>
      <w:r w:rsidR="001D6081" w:rsidRPr="001D6081">
        <w:rPr>
          <w:lang w:val="nl-BE"/>
        </w:rPr>
        <w:t>Handicap: werkgevers maken nog te weinig werk van inclusie</w:t>
      </w:r>
      <w:r w:rsidR="001D6081">
        <w:rPr>
          <w:lang w:val="nl-BE"/>
        </w:rPr>
        <w:t>,</w:t>
      </w:r>
      <w:r w:rsidR="001D53CB" w:rsidRPr="001D53CB">
        <w:rPr>
          <w:lang w:val="nl-BE"/>
        </w:rPr>
        <w:t xml:space="preserve"> Beschikbaar op </w:t>
      </w:r>
      <w:r w:rsidR="001D6081">
        <w:rPr>
          <w:lang w:val="nl-BE"/>
        </w:rPr>
        <w:fldChar w:fldCharType="begin"/>
      </w:r>
      <w:r w:rsidR="001D6081">
        <w:rPr>
          <w:lang w:val="nl-BE"/>
        </w:rPr>
        <w:instrText>HYPERLINK "https://kbs-frb.be/nl/handicap-werkgevers-maken-nog-te-weinig-werk-van-inclusie"</w:instrText>
      </w:r>
      <w:r w:rsidR="001D6081">
        <w:rPr>
          <w:lang w:val="nl-BE"/>
        </w:rPr>
      </w:r>
      <w:r w:rsidR="001D6081">
        <w:rPr>
          <w:lang w:val="nl-BE"/>
        </w:rPr>
        <w:fldChar w:fldCharType="separate"/>
      </w:r>
      <w:r w:rsidR="001D53CB" w:rsidRPr="001D6081">
        <w:rPr>
          <w:rStyle w:val="Lienhypertexte"/>
          <w:lang w:val="nl-BE"/>
        </w:rPr>
        <w:t>Handicap: werkgevers doen nog te weinig inspanningen op het vlak van inclusie | Koning Boudewijnstichting (kbs-frb.be)</w:t>
      </w:r>
    </w:p>
    <w:p w14:paraId="2B6A4CA9" w14:textId="2B3AC3FE" w:rsidR="000706CE" w:rsidRPr="001D53CB" w:rsidRDefault="001D6081" w:rsidP="000706CE">
      <w:pPr>
        <w:pStyle w:val="Notedebasdepage"/>
        <w:rPr>
          <w:lang w:val="nl-BE"/>
        </w:rPr>
      </w:pPr>
      <w:r>
        <w:rPr>
          <w:lang w:val="nl-BE"/>
        </w:rPr>
        <w:fldChar w:fldCharType="end"/>
      </w:r>
    </w:p>
  </w:footnote>
  <w:footnote w:id="4">
    <w:p w14:paraId="280BC843" w14:textId="42B3E8B7" w:rsidR="000706CE" w:rsidRPr="00551839" w:rsidRDefault="000706CE" w:rsidP="000706CE">
      <w:pPr>
        <w:pStyle w:val="Notedebasdepage"/>
        <w:rPr>
          <w:lang w:val="nl-BE"/>
        </w:rPr>
      </w:pPr>
      <w:r w:rsidRPr="00417F53">
        <w:rPr>
          <w:rStyle w:val="Appelnotedebasdep"/>
        </w:rPr>
        <w:footnoteRef/>
      </w:r>
      <w:r w:rsidRPr="00551839">
        <w:rPr>
          <w:lang w:val="nl-BE"/>
        </w:rPr>
        <w:t xml:space="preserve"> BNP Paribas Fortis, </w:t>
      </w:r>
      <w:r w:rsidR="00551839">
        <w:rPr>
          <w:lang w:val="nl-BE"/>
        </w:rPr>
        <w:t>“</w:t>
      </w:r>
      <w:r w:rsidR="0003118E" w:rsidRPr="00551839">
        <w:rPr>
          <w:lang w:val="nl-BE"/>
        </w:rPr>
        <w:t>Impactstudie 2025 van de VZW</w:t>
      </w:r>
      <w:r w:rsidRPr="00551839">
        <w:rPr>
          <w:lang w:val="nl-BE"/>
        </w:rPr>
        <w:t xml:space="preserve"> Diversicom</w:t>
      </w:r>
      <w:r w:rsidR="00551839">
        <w:rPr>
          <w:lang w:val="nl-BE"/>
        </w:rPr>
        <w:t>”</w:t>
      </w:r>
      <w:r w:rsidRPr="00551839">
        <w:rPr>
          <w:lang w:val="nl-BE"/>
        </w:rPr>
        <w:t xml:space="preserve">, 2024, </w:t>
      </w:r>
      <w:r w:rsidR="0003118E" w:rsidRPr="00551839">
        <w:rPr>
          <w:lang w:val="nl-BE"/>
        </w:rPr>
        <w:t>toegankelijk op</w:t>
      </w:r>
      <w:r w:rsidRPr="00551839">
        <w:rPr>
          <w:lang w:val="nl-BE"/>
        </w:rPr>
        <w:t xml:space="preserve"> </w:t>
      </w:r>
      <w:r w:rsidR="00551839">
        <w:fldChar w:fldCharType="begin"/>
      </w:r>
      <w:r w:rsidR="00551839" w:rsidRPr="00B12F40">
        <w:rPr>
          <w:lang w:val="nl-BE"/>
          <w:rPrChange w:id="39" w:author="Duchenne Véronique" w:date="2025-09-10T10:37:00Z" w16du:dateUtc="2025-09-10T08:37:00Z">
            <w:rPr/>
          </w:rPrChange>
        </w:rPr>
        <w:instrText>HYPERLINK "https://diversicom.be/etude-dimpact-10-ans-dinclusion-professionnelle-2/"</w:instrText>
      </w:r>
      <w:r w:rsidR="00551839">
        <w:fldChar w:fldCharType="separate"/>
      </w:r>
      <w:r w:rsidR="00551839" w:rsidRPr="00551839">
        <w:rPr>
          <w:rStyle w:val="Lienhypertexte"/>
          <w:lang w:val="nl-BE"/>
        </w:rPr>
        <w:t>Impactstudie</w:t>
      </w:r>
      <w:r w:rsidRPr="00551839">
        <w:rPr>
          <w:rStyle w:val="Lienhypertexte"/>
          <w:lang w:val="nl-BE"/>
        </w:rPr>
        <w:t xml:space="preserve"> </w:t>
      </w:r>
      <w:r w:rsidR="00551839">
        <w:rPr>
          <w:rStyle w:val="Lienhypertexte"/>
          <w:lang w:val="nl-BE"/>
        </w:rPr>
        <w:t>“</w:t>
      </w:r>
      <w:r w:rsidRPr="00551839">
        <w:rPr>
          <w:rStyle w:val="Lienhypertexte"/>
          <w:lang w:val="nl-BE"/>
        </w:rPr>
        <w:t xml:space="preserve">10 </w:t>
      </w:r>
      <w:r w:rsidR="00551839" w:rsidRPr="00551839">
        <w:rPr>
          <w:rStyle w:val="Lienhypertexte"/>
          <w:lang w:val="nl-BE"/>
        </w:rPr>
        <w:t>j</w:t>
      </w:r>
      <w:r w:rsidR="00551839">
        <w:rPr>
          <w:rStyle w:val="Lienhypertexte"/>
          <w:lang w:val="nl-BE"/>
        </w:rPr>
        <w:t>aar professionele inclusie”</w:t>
      </w:r>
      <w:r w:rsidR="00551839">
        <w:fldChar w:fldCharType="end"/>
      </w:r>
    </w:p>
  </w:footnote>
  <w:footnote w:id="5">
    <w:p w14:paraId="670E7626" w14:textId="0F486013" w:rsidR="000706CE" w:rsidRPr="00417F53" w:rsidRDefault="000706CE" w:rsidP="000706CE">
      <w:pPr>
        <w:pStyle w:val="Notedebasdepage"/>
      </w:pPr>
      <w:r w:rsidRPr="00417F53">
        <w:rPr>
          <w:rStyle w:val="Appelnotedebasdep"/>
        </w:rPr>
        <w:footnoteRef/>
      </w:r>
      <w:r w:rsidRPr="00417F53">
        <w:t xml:space="preserve"> La Libre Belgique, </w:t>
      </w:r>
      <w:r w:rsidR="00551839" w:rsidRPr="00551839">
        <w:t>“</w:t>
      </w:r>
      <w:r w:rsidRPr="00417F53">
        <w:rPr>
          <w:i/>
          <w:iCs/>
        </w:rPr>
        <w:t>Chaque insertion professionnelle d’un travailleur en situation de handicap génère 31 000 € d’argent public</w:t>
      </w:r>
      <w:r w:rsidR="00551839" w:rsidRPr="00551839">
        <w:t>”</w:t>
      </w:r>
      <w:r w:rsidRPr="00417F53">
        <w:rPr>
          <w:i/>
          <w:iCs/>
        </w:rPr>
        <w:t xml:space="preserve">, </w:t>
      </w:r>
      <w:r w:rsidRPr="00417F53">
        <w:t>03 ju</w:t>
      </w:r>
      <w:r w:rsidR="0003118E">
        <w:t>n</w:t>
      </w:r>
      <w:r w:rsidRPr="00417F53">
        <w:t>i 2025</w:t>
      </w:r>
      <w:r w:rsidR="0003118E">
        <w:t>.</w:t>
      </w:r>
      <w:r w:rsidRPr="00417F53">
        <w:rPr>
          <w:i/>
          <w:iCs/>
        </w:rPr>
        <w:t xml:space="preserve"> </w:t>
      </w:r>
    </w:p>
  </w:footnote>
  <w:footnote w:id="6">
    <w:p w14:paraId="30D77868" w14:textId="28D0D527" w:rsidR="000706CE" w:rsidRPr="00EB5476" w:rsidRDefault="000706CE" w:rsidP="000706CE">
      <w:pPr>
        <w:pStyle w:val="Notedebasdepage"/>
        <w:rPr>
          <w:lang w:val="nl-BE"/>
        </w:rPr>
      </w:pPr>
      <w:r w:rsidRPr="00417F53">
        <w:rPr>
          <w:rStyle w:val="Appelnotedebasdep"/>
        </w:rPr>
        <w:footnoteRef/>
      </w:r>
      <w:r w:rsidRPr="00EB5476">
        <w:rPr>
          <w:lang w:val="nl-BE"/>
        </w:rPr>
        <w:t xml:space="preserve"> </w:t>
      </w:r>
      <w:r w:rsidR="00EB5476" w:rsidRPr="00EB5476">
        <w:rPr>
          <w:lang w:val="nl-BE"/>
        </w:rPr>
        <w:t>In het Waals</w:t>
      </w:r>
      <w:r w:rsidR="00EB5476">
        <w:rPr>
          <w:lang w:val="nl-BE"/>
        </w:rPr>
        <w:t>e g</w:t>
      </w:r>
      <w:r w:rsidR="00EB5476" w:rsidRPr="00EB5476">
        <w:rPr>
          <w:lang w:val="nl-BE"/>
        </w:rPr>
        <w:t>ewest wordt met name een werkgroep opgericht rond de strategie voor mantelzorgers, waarin hun status wordt besproken. Deze status van mantelzorger zou met name een betere begeleiding en coaching bij het zoeken naar werk mogelijk maken, zodat rekening kan worden gehouden met criteria zoals flexibele werktijden en andere bijzondere gevallen.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7D8"/>
    <w:multiLevelType w:val="hybridMultilevel"/>
    <w:tmpl w:val="63624324"/>
    <w:lvl w:ilvl="0" w:tplc="0809000F">
      <w:start w:val="1"/>
      <w:numFmt w:val="decimal"/>
      <w:lvlText w:val="%1."/>
      <w:lvlJc w:val="left"/>
      <w:pPr>
        <w:tabs>
          <w:tab w:val="num" w:pos="360"/>
        </w:tabs>
        <w:ind w:left="360" w:hanging="360"/>
      </w:pPr>
    </w:lvl>
    <w:lvl w:ilvl="1" w:tplc="2CF668D6">
      <w:start w:val="1"/>
      <w:numFmt w:val="bullet"/>
      <w:lvlText w:val=""/>
      <w:lvlJc w:val="left"/>
      <w:pPr>
        <w:tabs>
          <w:tab w:val="num" w:pos="1080"/>
        </w:tabs>
        <w:ind w:left="1060" w:hanging="340"/>
      </w:pPr>
      <w:rPr>
        <w:rFonts w:ascii="Wingdings" w:hAnsi="Wingdings" w:hint="default"/>
        <w:sz w:val="16"/>
        <w:lang w:val="nl-BE"/>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 w15:restartNumberingAfterBreak="0">
    <w:nsid w:val="040E48CB"/>
    <w:multiLevelType w:val="hybridMultilevel"/>
    <w:tmpl w:val="A3A6845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B2B1357"/>
    <w:multiLevelType w:val="multilevel"/>
    <w:tmpl w:val="61C683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C6E"/>
    <w:multiLevelType w:val="hybridMultilevel"/>
    <w:tmpl w:val="2C342EE2"/>
    <w:lvl w:ilvl="0" w:tplc="080C0001">
      <w:start w:val="1"/>
      <w:numFmt w:val="bullet"/>
      <w:lvlText w:val=""/>
      <w:lvlJc w:val="left"/>
      <w:pPr>
        <w:ind w:left="765" w:hanging="360"/>
      </w:pPr>
      <w:rPr>
        <w:rFonts w:ascii="Symbol" w:hAnsi="Symbol" w:hint="default"/>
      </w:rPr>
    </w:lvl>
    <w:lvl w:ilvl="1" w:tplc="080C0003" w:tentative="1">
      <w:start w:val="1"/>
      <w:numFmt w:val="bullet"/>
      <w:lvlText w:val="o"/>
      <w:lvlJc w:val="left"/>
      <w:pPr>
        <w:ind w:left="1485" w:hanging="360"/>
      </w:pPr>
      <w:rPr>
        <w:rFonts w:ascii="Courier New" w:hAnsi="Courier New" w:cs="Courier New" w:hint="default"/>
      </w:rPr>
    </w:lvl>
    <w:lvl w:ilvl="2" w:tplc="080C0005" w:tentative="1">
      <w:start w:val="1"/>
      <w:numFmt w:val="bullet"/>
      <w:lvlText w:val=""/>
      <w:lvlJc w:val="left"/>
      <w:pPr>
        <w:ind w:left="2205" w:hanging="360"/>
      </w:pPr>
      <w:rPr>
        <w:rFonts w:ascii="Wingdings" w:hAnsi="Wingdings" w:hint="default"/>
      </w:rPr>
    </w:lvl>
    <w:lvl w:ilvl="3" w:tplc="080C0001" w:tentative="1">
      <w:start w:val="1"/>
      <w:numFmt w:val="bullet"/>
      <w:lvlText w:val=""/>
      <w:lvlJc w:val="left"/>
      <w:pPr>
        <w:ind w:left="2925" w:hanging="360"/>
      </w:pPr>
      <w:rPr>
        <w:rFonts w:ascii="Symbol" w:hAnsi="Symbol" w:hint="default"/>
      </w:rPr>
    </w:lvl>
    <w:lvl w:ilvl="4" w:tplc="080C0003" w:tentative="1">
      <w:start w:val="1"/>
      <w:numFmt w:val="bullet"/>
      <w:lvlText w:val="o"/>
      <w:lvlJc w:val="left"/>
      <w:pPr>
        <w:ind w:left="3645" w:hanging="360"/>
      </w:pPr>
      <w:rPr>
        <w:rFonts w:ascii="Courier New" w:hAnsi="Courier New" w:cs="Courier New" w:hint="default"/>
      </w:rPr>
    </w:lvl>
    <w:lvl w:ilvl="5" w:tplc="080C0005" w:tentative="1">
      <w:start w:val="1"/>
      <w:numFmt w:val="bullet"/>
      <w:lvlText w:val=""/>
      <w:lvlJc w:val="left"/>
      <w:pPr>
        <w:ind w:left="4365" w:hanging="360"/>
      </w:pPr>
      <w:rPr>
        <w:rFonts w:ascii="Wingdings" w:hAnsi="Wingdings" w:hint="default"/>
      </w:rPr>
    </w:lvl>
    <w:lvl w:ilvl="6" w:tplc="080C0001" w:tentative="1">
      <w:start w:val="1"/>
      <w:numFmt w:val="bullet"/>
      <w:lvlText w:val=""/>
      <w:lvlJc w:val="left"/>
      <w:pPr>
        <w:ind w:left="5085" w:hanging="360"/>
      </w:pPr>
      <w:rPr>
        <w:rFonts w:ascii="Symbol" w:hAnsi="Symbol" w:hint="default"/>
      </w:rPr>
    </w:lvl>
    <w:lvl w:ilvl="7" w:tplc="080C0003" w:tentative="1">
      <w:start w:val="1"/>
      <w:numFmt w:val="bullet"/>
      <w:lvlText w:val="o"/>
      <w:lvlJc w:val="left"/>
      <w:pPr>
        <w:ind w:left="5805" w:hanging="360"/>
      </w:pPr>
      <w:rPr>
        <w:rFonts w:ascii="Courier New" w:hAnsi="Courier New" w:cs="Courier New" w:hint="default"/>
      </w:rPr>
    </w:lvl>
    <w:lvl w:ilvl="8" w:tplc="080C0005" w:tentative="1">
      <w:start w:val="1"/>
      <w:numFmt w:val="bullet"/>
      <w:lvlText w:val=""/>
      <w:lvlJc w:val="left"/>
      <w:pPr>
        <w:ind w:left="6525" w:hanging="360"/>
      </w:pPr>
      <w:rPr>
        <w:rFonts w:ascii="Wingdings" w:hAnsi="Wingdings" w:hint="default"/>
      </w:rPr>
    </w:lvl>
  </w:abstractNum>
  <w:abstractNum w:abstractNumId="4" w15:restartNumberingAfterBreak="0">
    <w:nsid w:val="19E76880"/>
    <w:multiLevelType w:val="multilevel"/>
    <w:tmpl w:val="91225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3B50D6"/>
    <w:multiLevelType w:val="hybridMultilevel"/>
    <w:tmpl w:val="5C1E8832"/>
    <w:lvl w:ilvl="0" w:tplc="5CEE7B70">
      <w:start w:val="1"/>
      <w:numFmt w:val="bullet"/>
      <w:lvlText w:val=""/>
      <w:lvlJc w:val="left"/>
      <w:pPr>
        <w:ind w:left="720" w:hanging="360"/>
      </w:pPr>
      <w:rPr>
        <w:rFonts w:ascii="Symbol" w:hAnsi="Symbol" w:hint="default"/>
        <w:lang w:val="nl-B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6C76D3"/>
    <w:multiLevelType w:val="multilevel"/>
    <w:tmpl w:val="A684A0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0F26E2"/>
    <w:multiLevelType w:val="multilevel"/>
    <w:tmpl w:val="86142842"/>
    <w:lvl w:ilvl="0">
      <w:start w:val="1"/>
      <w:numFmt w:val="decimal"/>
      <w:pStyle w:val="Titre1"/>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5B54BF"/>
    <w:multiLevelType w:val="multilevel"/>
    <w:tmpl w:val="08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15:restartNumberingAfterBreak="0">
    <w:nsid w:val="2AA07C7D"/>
    <w:multiLevelType w:val="hybridMultilevel"/>
    <w:tmpl w:val="1D22F7C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46134B6"/>
    <w:multiLevelType w:val="multilevel"/>
    <w:tmpl w:val="ACFA9334"/>
    <w:lvl w:ilvl="0">
      <w:start w:val="1"/>
      <w:numFmt w:val="decimal"/>
      <w:lvlText w:val="%1)"/>
      <w:lvlJc w:val="left"/>
      <w:pPr>
        <w:ind w:left="360" w:hanging="360"/>
      </w:pPr>
      <w:rPr>
        <w:rFonts w:hint="default"/>
      </w:rPr>
    </w:lvl>
    <w:lvl w:ilvl="1">
      <w:start w:val="1"/>
      <w:numFmt w:val="lowerLetter"/>
      <w:pStyle w:val="Titre3"/>
      <w:lvlText w:val="%2)"/>
      <w:lvlJc w:val="left"/>
      <w:pPr>
        <w:ind w:left="720" w:hanging="360"/>
      </w:pPr>
      <w:rPr>
        <w:rFonts w:ascii="Calibri" w:hAnsi="Calibri" w:cs="Calibr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9B805B2"/>
    <w:multiLevelType w:val="multilevel"/>
    <w:tmpl w:val="5D2CE2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847E2A"/>
    <w:multiLevelType w:val="multilevel"/>
    <w:tmpl w:val="AAE00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826244"/>
    <w:multiLevelType w:val="multilevel"/>
    <w:tmpl w:val="2B303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200053"/>
    <w:multiLevelType w:val="multilevel"/>
    <w:tmpl w:val="5AA27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946B21"/>
    <w:multiLevelType w:val="hybridMultilevel"/>
    <w:tmpl w:val="351A8646"/>
    <w:lvl w:ilvl="0" w:tplc="080C000F">
      <w:start w:val="1"/>
      <w:numFmt w:val="decimal"/>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6" w15:restartNumberingAfterBreak="0">
    <w:nsid w:val="70413182"/>
    <w:multiLevelType w:val="hybridMultilevel"/>
    <w:tmpl w:val="BEC892D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3B96373"/>
    <w:multiLevelType w:val="multilevel"/>
    <w:tmpl w:val="17E05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7252B7D"/>
    <w:multiLevelType w:val="multilevel"/>
    <w:tmpl w:val="1C9E6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3387074">
    <w:abstractNumId w:val="0"/>
  </w:num>
  <w:num w:numId="2" w16cid:durableId="561411307">
    <w:abstractNumId w:val="5"/>
  </w:num>
  <w:num w:numId="3" w16cid:durableId="709766060">
    <w:abstractNumId w:val="10"/>
  </w:num>
  <w:num w:numId="4" w16cid:durableId="39747468">
    <w:abstractNumId w:val="4"/>
  </w:num>
  <w:num w:numId="5" w16cid:durableId="320929934">
    <w:abstractNumId w:val="17"/>
  </w:num>
  <w:num w:numId="6" w16cid:durableId="913707863">
    <w:abstractNumId w:val="11"/>
  </w:num>
  <w:num w:numId="7" w16cid:durableId="1432387038">
    <w:abstractNumId w:val="3"/>
  </w:num>
  <w:num w:numId="8" w16cid:durableId="1766268768">
    <w:abstractNumId w:val="16"/>
  </w:num>
  <w:num w:numId="9" w16cid:durableId="8626691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07898479">
    <w:abstractNumId w:val="15"/>
  </w:num>
  <w:num w:numId="11" w16cid:durableId="641497530">
    <w:abstractNumId w:val="9"/>
  </w:num>
  <w:num w:numId="12" w16cid:durableId="1560900057">
    <w:abstractNumId w:val="10"/>
  </w:num>
  <w:num w:numId="13" w16cid:durableId="956644189">
    <w:abstractNumId w:val="7"/>
  </w:num>
  <w:num w:numId="14" w16cid:durableId="1924027501">
    <w:abstractNumId w:val="8"/>
  </w:num>
  <w:num w:numId="15" w16cid:durableId="665283524">
    <w:abstractNumId w:val="1"/>
  </w:num>
  <w:num w:numId="16" w16cid:durableId="19269618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21495380">
    <w:abstractNumId w:val="10"/>
  </w:num>
  <w:num w:numId="18" w16cid:durableId="1196892814">
    <w:abstractNumId w:val="10"/>
  </w:num>
  <w:num w:numId="19" w16cid:durableId="1837187050">
    <w:abstractNumId w:val="12"/>
  </w:num>
  <w:num w:numId="20" w16cid:durableId="1611890590">
    <w:abstractNumId w:val="14"/>
  </w:num>
  <w:num w:numId="21" w16cid:durableId="1009870484">
    <w:abstractNumId w:val="18"/>
  </w:num>
  <w:num w:numId="22" w16cid:durableId="1197429073">
    <w:abstractNumId w:val="6"/>
  </w:num>
  <w:num w:numId="23" w16cid:durableId="1420442484">
    <w:abstractNumId w:val="13"/>
  </w:num>
  <w:num w:numId="24" w16cid:durableId="407505928">
    <w:abstractNumId w:val="2"/>
  </w:num>
  <w:num w:numId="25" w16cid:durableId="10602519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90590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47307867">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ritte Olivier">
    <w15:presenceInfo w15:providerId="AD" w15:userId="S::Olivier.Magritte@minsoc.fed.be::4c421028-65f4-458a-85c3-a0517b8abf55"/>
  </w15:person>
  <w15:person w15:author="Parent Eva">
    <w15:presenceInfo w15:providerId="AD" w15:userId="S::Eva.Parent@minsoc.fed.be::5aa580cf-e6d8-4808-a487-fe8cf8fc6082"/>
  </w15:person>
  <w15:person w15:author="Duchenne Véronique">
    <w15:presenceInfo w15:providerId="AD" w15:userId="S::Veronique.Duchenne@minsoc.fed.be::3d119eed-dce7-4a49-85be-707487fc8d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73D"/>
    <w:rsid w:val="00001214"/>
    <w:rsid w:val="00001AE5"/>
    <w:rsid w:val="00004C20"/>
    <w:rsid w:val="00013537"/>
    <w:rsid w:val="000167F5"/>
    <w:rsid w:val="00025FBA"/>
    <w:rsid w:val="00030488"/>
    <w:rsid w:val="00030EF2"/>
    <w:rsid w:val="0003118E"/>
    <w:rsid w:val="00033220"/>
    <w:rsid w:val="000379AD"/>
    <w:rsid w:val="0004241F"/>
    <w:rsid w:val="00044CAD"/>
    <w:rsid w:val="000453D2"/>
    <w:rsid w:val="00046002"/>
    <w:rsid w:val="00060116"/>
    <w:rsid w:val="0006288F"/>
    <w:rsid w:val="000648F9"/>
    <w:rsid w:val="000656E2"/>
    <w:rsid w:val="000706CE"/>
    <w:rsid w:val="00072DDE"/>
    <w:rsid w:val="00075CFB"/>
    <w:rsid w:val="00076FC4"/>
    <w:rsid w:val="00081287"/>
    <w:rsid w:val="000816AC"/>
    <w:rsid w:val="00083B69"/>
    <w:rsid w:val="0008413A"/>
    <w:rsid w:val="000869C6"/>
    <w:rsid w:val="0008730D"/>
    <w:rsid w:val="00087CBE"/>
    <w:rsid w:val="000909A1"/>
    <w:rsid w:val="00090E69"/>
    <w:rsid w:val="0009198C"/>
    <w:rsid w:val="00094F97"/>
    <w:rsid w:val="000A0FD6"/>
    <w:rsid w:val="000A6A25"/>
    <w:rsid w:val="000B44F3"/>
    <w:rsid w:val="000B68FE"/>
    <w:rsid w:val="000C2349"/>
    <w:rsid w:val="000C517C"/>
    <w:rsid w:val="000D01DA"/>
    <w:rsid w:val="000D189A"/>
    <w:rsid w:val="000D6AC5"/>
    <w:rsid w:val="000D7E6F"/>
    <w:rsid w:val="000E511F"/>
    <w:rsid w:val="000F0C26"/>
    <w:rsid w:val="000F1CF8"/>
    <w:rsid w:val="00101868"/>
    <w:rsid w:val="0010414F"/>
    <w:rsid w:val="00104BC7"/>
    <w:rsid w:val="00106D9A"/>
    <w:rsid w:val="00113110"/>
    <w:rsid w:val="00115532"/>
    <w:rsid w:val="00121D79"/>
    <w:rsid w:val="001222B4"/>
    <w:rsid w:val="00122B8B"/>
    <w:rsid w:val="001243E2"/>
    <w:rsid w:val="001246C2"/>
    <w:rsid w:val="00135B6C"/>
    <w:rsid w:val="001405FA"/>
    <w:rsid w:val="0014192F"/>
    <w:rsid w:val="00142A56"/>
    <w:rsid w:val="00143B5F"/>
    <w:rsid w:val="00145DDB"/>
    <w:rsid w:val="001460E5"/>
    <w:rsid w:val="00147942"/>
    <w:rsid w:val="001515AF"/>
    <w:rsid w:val="0015261B"/>
    <w:rsid w:val="00153C48"/>
    <w:rsid w:val="00161442"/>
    <w:rsid w:val="00163F00"/>
    <w:rsid w:val="0016641A"/>
    <w:rsid w:val="0017094E"/>
    <w:rsid w:val="00170E8B"/>
    <w:rsid w:val="001829A4"/>
    <w:rsid w:val="00197B24"/>
    <w:rsid w:val="001A1EBE"/>
    <w:rsid w:val="001A3006"/>
    <w:rsid w:val="001A3764"/>
    <w:rsid w:val="001A46A0"/>
    <w:rsid w:val="001B26DC"/>
    <w:rsid w:val="001B78E0"/>
    <w:rsid w:val="001C338E"/>
    <w:rsid w:val="001C4276"/>
    <w:rsid w:val="001C67D1"/>
    <w:rsid w:val="001D138F"/>
    <w:rsid w:val="001D1CD5"/>
    <w:rsid w:val="001D261F"/>
    <w:rsid w:val="001D53CB"/>
    <w:rsid w:val="001D555E"/>
    <w:rsid w:val="001D6081"/>
    <w:rsid w:val="001E3095"/>
    <w:rsid w:val="001E45BD"/>
    <w:rsid w:val="001E5425"/>
    <w:rsid w:val="001E791A"/>
    <w:rsid w:val="001F0237"/>
    <w:rsid w:val="001F163A"/>
    <w:rsid w:val="001F2BE5"/>
    <w:rsid w:val="001F5EB7"/>
    <w:rsid w:val="001F67ED"/>
    <w:rsid w:val="001F6D82"/>
    <w:rsid w:val="00203AAB"/>
    <w:rsid w:val="00206A31"/>
    <w:rsid w:val="00207E52"/>
    <w:rsid w:val="00217576"/>
    <w:rsid w:val="0022548C"/>
    <w:rsid w:val="002266F9"/>
    <w:rsid w:val="002325DA"/>
    <w:rsid w:val="00234160"/>
    <w:rsid w:val="00243CA0"/>
    <w:rsid w:val="0024509A"/>
    <w:rsid w:val="002457E3"/>
    <w:rsid w:val="002477FC"/>
    <w:rsid w:val="00247F3C"/>
    <w:rsid w:val="00250B0D"/>
    <w:rsid w:val="002510B2"/>
    <w:rsid w:val="0025122B"/>
    <w:rsid w:val="00252BAF"/>
    <w:rsid w:val="00253AAE"/>
    <w:rsid w:val="00255C0C"/>
    <w:rsid w:val="00267DCF"/>
    <w:rsid w:val="00271CAB"/>
    <w:rsid w:val="002764E3"/>
    <w:rsid w:val="002875AD"/>
    <w:rsid w:val="00291288"/>
    <w:rsid w:val="00291A9C"/>
    <w:rsid w:val="00292A22"/>
    <w:rsid w:val="0029308D"/>
    <w:rsid w:val="002B04E5"/>
    <w:rsid w:val="002B098F"/>
    <w:rsid w:val="002B325B"/>
    <w:rsid w:val="002C0DDD"/>
    <w:rsid w:val="002C1271"/>
    <w:rsid w:val="002C17DE"/>
    <w:rsid w:val="002C28DD"/>
    <w:rsid w:val="002C32EF"/>
    <w:rsid w:val="002C6339"/>
    <w:rsid w:val="002C7711"/>
    <w:rsid w:val="002D02C1"/>
    <w:rsid w:val="002D1FCD"/>
    <w:rsid w:val="002D2BA3"/>
    <w:rsid w:val="002D78C1"/>
    <w:rsid w:val="002E28BD"/>
    <w:rsid w:val="002E4276"/>
    <w:rsid w:val="002E4C02"/>
    <w:rsid w:val="002E5FDF"/>
    <w:rsid w:val="002F493A"/>
    <w:rsid w:val="002F619F"/>
    <w:rsid w:val="00302E00"/>
    <w:rsid w:val="003042F1"/>
    <w:rsid w:val="00307326"/>
    <w:rsid w:val="00313006"/>
    <w:rsid w:val="003147E5"/>
    <w:rsid w:val="0031630D"/>
    <w:rsid w:val="00325C2F"/>
    <w:rsid w:val="00326423"/>
    <w:rsid w:val="003303C9"/>
    <w:rsid w:val="003332F5"/>
    <w:rsid w:val="00333EBE"/>
    <w:rsid w:val="00344B51"/>
    <w:rsid w:val="00351581"/>
    <w:rsid w:val="00356593"/>
    <w:rsid w:val="003631AA"/>
    <w:rsid w:val="00364805"/>
    <w:rsid w:val="00365BAC"/>
    <w:rsid w:val="00370E46"/>
    <w:rsid w:val="00376B22"/>
    <w:rsid w:val="003777D9"/>
    <w:rsid w:val="00387267"/>
    <w:rsid w:val="0039220A"/>
    <w:rsid w:val="003929F3"/>
    <w:rsid w:val="003A1D54"/>
    <w:rsid w:val="003A2EC3"/>
    <w:rsid w:val="003B2DC1"/>
    <w:rsid w:val="003B4B85"/>
    <w:rsid w:val="003B64DD"/>
    <w:rsid w:val="003C29DC"/>
    <w:rsid w:val="003C38E1"/>
    <w:rsid w:val="003C4B2F"/>
    <w:rsid w:val="003C5B51"/>
    <w:rsid w:val="003C6A6A"/>
    <w:rsid w:val="003C7AA1"/>
    <w:rsid w:val="003D0123"/>
    <w:rsid w:val="003D1682"/>
    <w:rsid w:val="003D1D39"/>
    <w:rsid w:val="003D261B"/>
    <w:rsid w:val="003D2C09"/>
    <w:rsid w:val="003D3B03"/>
    <w:rsid w:val="003D63CF"/>
    <w:rsid w:val="003D70B5"/>
    <w:rsid w:val="003E1190"/>
    <w:rsid w:val="003E131E"/>
    <w:rsid w:val="003E1F25"/>
    <w:rsid w:val="003E3B51"/>
    <w:rsid w:val="003E553E"/>
    <w:rsid w:val="003E653A"/>
    <w:rsid w:val="003E7AA1"/>
    <w:rsid w:val="003F0DBE"/>
    <w:rsid w:val="003F748F"/>
    <w:rsid w:val="0040009E"/>
    <w:rsid w:val="00400D48"/>
    <w:rsid w:val="00403CB3"/>
    <w:rsid w:val="0041524B"/>
    <w:rsid w:val="00415A69"/>
    <w:rsid w:val="004160C2"/>
    <w:rsid w:val="00422A02"/>
    <w:rsid w:val="0042348E"/>
    <w:rsid w:val="00426429"/>
    <w:rsid w:val="0043047E"/>
    <w:rsid w:val="00432996"/>
    <w:rsid w:val="004356EC"/>
    <w:rsid w:val="0043681B"/>
    <w:rsid w:val="00445F91"/>
    <w:rsid w:val="00454A1D"/>
    <w:rsid w:val="004637F6"/>
    <w:rsid w:val="004660A0"/>
    <w:rsid w:val="004665EB"/>
    <w:rsid w:val="004729E6"/>
    <w:rsid w:val="00481BE6"/>
    <w:rsid w:val="0048220D"/>
    <w:rsid w:val="00485C5F"/>
    <w:rsid w:val="0048657B"/>
    <w:rsid w:val="00487D9C"/>
    <w:rsid w:val="00492068"/>
    <w:rsid w:val="00496C00"/>
    <w:rsid w:val="004A1EAC"/>
    <w:rsid w:val="004A1F84"/>
    <w:rsid w:val="004A429B"/>
    <w:rsid w:val="004A448F"/>
    <w:rsid w:val="004B0DAF"/>
    <w:rsid w:val="004B2938"/>
    <w:rsid w:val="004B41BF"/>
    <w:rsid w:val="004B41E1"/>
    <w:rsid w:val="004B445A"/>
    <w:rsid w:val="004B560C"/>
    <w:rsid w:val="004B6108"/>
    <w:rsid w:val="004C0C5F"/>
    <w:rsid w:val="004C33E4"/>
    <w:rsid w:val="004D2CE9"/>
    <w:rsid w:val="004D3E0C"/>
    <w:rsid w:val="004D40C6"/>
    <w:rsid w:val="004D4A5E"/>
    <w:rsid w:val="004D5C0D"/>
    <w:rsid w:val="004D6D1F"/>
    <w:rsid w:val="004E62B4"/>
    <w:rsid w:val="004F0386"/>
    <w:rsid w:val="004F530F"/>
    <w:rsid w:val="004F5F04"/>
    <w:rsid w:val="004F6609"/>
    <w:rsid w:val="00505564"/>
    <w:rsid w:val="00505604"/>
    <w:rsid w:val="00505AFE"/>
    <w:rsid w:val="00520E6C"/>
    <w:rsid w:val="00521EAD"/>
    <w:rsid w:val="00523B6A"/>
    <w:rsid w:val="00531C1F"/>
    <w:rsid w:val="00532D65"/>
    <w:rsid w:val="00533D04"/>
    <w:rsid w:val="005402C4"/>
    <w:rsid w:val="00543519"/>
    <w:rsid w:val="00544CB4"/>
    <w:rsid w:val="00547D08"/>
    <w:rsid w:val="00550381"/>
    <w:rsid w:val="00551839"/>
    <w:rsid w:val="005518CB"/>
    <w:rsid w:val="005536BD"/>
    <w:rsid w:val="00557409"/>
    <w:rsid w:val="00562B53"/>
    <w:rsid w:val="00564919"/>
    <w:rsid w:val="005667A1"/>
    <w:rsid w:val="00572890"/>
    <w:rsid w:val="00577D9C"/>
    <w:rsid w:val="00583F7E"/>
    <w:rsid w:val="0058529A"/>
    <w:rsid w:val="00586117"/>
    <w:rsid w:val="0058659A"/>
    <w:rsid w:val="005867A6"/>
    <w:rsid w:val="005878C2"/>
    <w:rsid w:val="00590974"/>
    <w:rsid w:val="00592BB3"/>
    <w:rsid w:val="00593F95"/>
    <w:rsid w:val="00594B38"/>
    <w:rsid w:val="005A13F2"/>
    <w:rsid w:val="005A4AA7"/>
    <w:rsid w:val="005A4D21"/>
    <w:rsid w:val="005A6342"/>
    <w:rsid w:val="005A7690"/>
    <w:rsid w:val="005B2F24"/>
    <w:rsid w:val="005B35F4"/>
    <w:rsid w:val="005B395F"/>
    <w:rsid w:val="005C0126"/>
    <w:rsid w:val="005C635C"/>
    <w:rsid w:val="005D04C0"/>
    <w:rsid w:val="005D2A7A"/>
    <w:rsid w:val="005D5A46"/>
    <w:rsid w:val="005E3293"/>
    <w:rsid w:val="005E56F2"/>
    <w:rsid w:val="005E57D4"/>
    <w:rsid w:val="005E58E8"/>
    <w:rsid w:val="005E5BFD"/>
    <w:rsid w:val="005F0B80"/>
    <w:rsid w:val="005F34DB"/>
    <w:rsid w:val="00600511"/>
    <w:rsid w:val="00601A58"/>
    <w:rsid w:val="00602842"/>
    <w:rsid w:val="00604830"/>
    <w:rsid w:val="0060682A"/>
    <w:rsid w:val="00610303"/>
    <w:rsid w:val="00612840"/>
    <w:rsid w:val="00615CB0"/>
    <w:rsid w:val="00620931"/>
    <w:rsid w:val="00621737"/>
    <w:rsid w:val="006224F1"/>
    <w:rsid w:val="006235B1"/>
    <w:rsid w:val="0062753B"/>
    <w:rsid w:val="006352EC"/>
    <w:rsid w:val="00640E1F"/>
    <w:rsid w:val="00641811"/>
    <w:rsid w:val="00641C2E"/>
    <w:rsid w:val="006424EC"/>
    <w:rsid w:val="00643FF0"/>
    <w:rsid w:val="006474FC"/>
    <w:rsid w:val="006549ED"/>
    <w:rsid w:val="00654AB9"/>
    <w:rsid w:val="00656B5D"/>
    <w:rsid w:val="006572B0"/>
    <w:rsid w:val="006601C8"/>
    <w:rsid w:val="006651B7"/>
    <w:rsid w:val="00667B73"/>
    <w:rsid w:val="00670A51"/>
    <w:rsid w:val="0067238F"/>
    <w:rsid w:val="00672A63"/>
    <w:rsid w:val="00673256"/>
    <w:rsid w:val="00673A75"/>
    <w:rsid w:val="00674BA1"/>
    <w:rsid w:val="00675C08"/>
    <w:rsid w:val="006811D4"/>
    <w:rsid w:val="006832DC"/>
    <w:rsid w:val="0068355A"/>
    <w:rsid w:val="00687113"/>
    <w:rsid w:val="006925C3"/>
    <w:rsid w:val="00693119"/>
    <w:rsid w:val="00693FA0"/>
    <w:rsid w:val="00695F8D"/>
    <w:rsid w:val="00696438"/>
    <w:rsid w:val="006A308A"/>
    <w:rsid w:val="006A4DF9"/>
    <w:rsid w:val="006A6B40"/>
    <w:rsid w:val="006B1303"/>
    <w:rsid w:val="006B630C"/>
    <w:rsid w:val="006B67FC"/>
    <w:rsid w:val="006B6BA7"/>
    <w:rsid w:val="006C7C13"/>
    <w:rsid w:val="006C7FB0"/>
    <w:rsid w:val="006D125F"/>
    <w:rsid w:val="006D218C"/>
    <w:rsid w:val="006D789F"/>
    <w:rsid w:val="006E5378"/>
    <w:rsid w:val="006E734B"/>
    <w:rsid w:val="006F1CDC"/>
    <w:rsid w:val="006F278D"/>
    <w:rsid w:val="006F32C5"/>
    <w:rsid w:val="006F46B2"/>
    <w:rsid w:val="006F4D9E"/>
    <w:rsid w:val="00700991"/>
    <w:rsid w:val="007017B4"/>
    <w:rsid w:val="00702C30"/>
    <w:rsid w:val="007046A8"/>
    <w:rsid w:val="0071241E"/>
    <w:rsid w:val="00715EA7"/>
    <w:rsid w:val="00717BD8"/>
    <w:rsid w:val="007209FD"/>
    <w:rsid w:val="007214F9"/>
    <w:rsid w:val="007238C5"/>
    <w:rsid w:val="007250B6"/>
    <w:rsid w:val="00726767"/>
    <w:rsid w:val="00727E3D"/>
    <w:rsid w:val="00731695"/>
    <w:rsid w:val="007346B9"/>
    <w:rsid w:val="0073760D"/>
    <w:rsid w:val="00741588"/>
    <w:rsid w:val="007419E4"/>
    <w:rsid w:val="007523A1"/>
    <w:rsid w:val="007525C4"/>
    <w:rsid w:val="007534E5"/>
    <w:rsid w:val="00753DA7"/>
    <w:rsid w:val="00754591"/>
    <w:rsid w:val="0075578C"/>
    <w:rsid w:val="0075716D"/>
    <w:rsid w:val="00761596"/>
    <w:rsid w:val="00761766"/>
    <w:rsid w:val="00763078"/>
    <w:rsid w:val="00763C37"/>
    <w:rsid w:val="00766A80"/>
    <w:rsid w:val="00772E44"/>
    <w:rsid w:val="00773D1D"/>
    <w:rsid w:val="00776CE1"/>
    <w:rsid w:val="00777A91"/>
    <w:rsid w:val="00780DEC"/>
    <w:rsid w:val="007812FD"/>
    <w:rsid w:val="00782A86"/>
    <w:rsid w:val="00783F96"/>
    <w:rsid w:val="0078495E"/>
    <w:rsid w:val="0078564A"/>
    <w:rsid w:val="00790E6A"/>
    <w:rsid w:val="00791CE2"/>
    <w:rsid w:val="00793047"/>
    <w:rsid w:val="00794CE1"/>
    <w:rsid w:val="0079795A"/>
    <w:rsid w:val="007A315D"/>
    <w:rsid w:val="007A44D9"/>
    <w:rsid w:val="007A72B8"/>
    <w:rsid w:val="007B4800"/>
    <w:rsid w:val="007B4B90"/>
    <w:rsid w:val="007B5D0C"/>
    <w:rsid w:val="007C1F5B"/>
    <w:rsid w:val="007C3C6F"/>
    <w:rsid w:val="007C4292"/>
    <w:rsid w:val="007D13F0"/>
    <w:rsid w:val="007D6BB4"/>
    <w:rsid w:val="007F04DD"/>
    <w:rsid w:val="007F0967"/>
    <w:rsid w:val="007F53CC"/>
    <w:rsid w:val="007F5922"/>
    <w:rsid w:val="00801C0C"/>
    <w:rsid w:val="00803ABE"/>
    <w:rsid w:val="0081180E"/>
    <w:rsid w:val="008119AE"/>
    <w:rsid w:val="00813E9E"/>
    <w:rsid w:val="00820BB2"/>
    <w:rsid w:val="008216BF"/>
    <w:rsid w:val="008242B4"/>
    <w:rsid w:val="008267A5"/>
    <w:rsid w:val="0083125C"/>
    <w:rsid w:val="00840516"/>
    <w:rsid w:val="00842D72"/>
    <w:rsid w:val="00843230"/>
    <w:rsid w:val="0084667B"/>
    <w:rsid w:val="00850D11"/>
    <w:rsid w:val="00852119"/>
    <w:rsid w:val="00852EA4"/>
    <w:rsid w:val="00853C04"/>
    <w:rsid w:val="008540F2"/>
    <w:rsid w:val="008604B4"/>
    <w:rsid w:val="008611DB"/>
    <w:rsid w:val="008678AC"/>
    <w:rsid w:val="00867987"/>
    <w:rsid w:val="00870272"/>
    <w:rsid w:val="00872ADC"/>
    <w:rsid w:val="00883940"/>
    <w:rsid w:val="008865F6"/>
    <w:rsid w:val="00887D4D"/>
    <w:rsid w:val="00896C4C"/>
    <w:rsid w:val="008974D5"/>
    <w:rsid w:val="008A3304"/>
    <w:rsid w:val="008B00CB"/>
    <w:rsid w:val="008B2C38"/>
    <w:rsid w:val="008B3508"/>
    <w:rsid w:val="008C1DF1"/>
    <w:rsid w:val="008D0339"/>
    <w:rsid w:val="008D2164"/>
    <w:rsid w:val="008D4477"/>
    <w:rsid w:val="008E33DC"/>
    <w:rsid w:val="008E43EB"/>
    <w:rsid w:val="008E6995"/>
    <w:rsid w:val="008E6FDC"/>
    <w:rsid w:val="008F0930"/>
    <w:rsid w:val="008F271E"/>
    <w:rsid w:val="008F3C1C"/>
    <w:rsid w:val="008F508E"/>
    <w:rsid w:val="008F7D8E"/>
    <w:rsid w:val="0090014C"/>
    <w:rsid w:val="0090088E"/>
    <w:rsid w:val="00904BB1"/>
    <w:rsid w:val="00905069"/>
    <w:rsid w:val="00911784"/>
    <w:rsid w:val="00917F47"/>
    <w:rsid w:val="00924E19"/>
    <w:rsid w:val="0092561E"/>
    <w:rsid w:val="00925B95"/>
    <w:rsid w:val="009273EF"/>
    <w:rsid w:val="00936D06"/>
    <w:rsid w:val="0093777F"/>
    <w:rsid w:val="00940E80"/>
    <w:rsid w:val="009510BE"/>
    <w:rsid w:val="0095132B"/>
    <w:rsid w:val="00957281"/>
    <w:rsid w:val="00966C31"/>
    <w:rsid w:val="009708D3"/>
    <w:rsid w:val="0097091A"/>
    <w:rsid w:val="00974D0C"/>
    <w:rsid w:val="00983FE7"/>
    <w:rsid w:val="00985CE9"/>
    <w:rsid w:val="009878A5"/>
    <w:rsid w:val="009900DE"/>
    <w:rsid w:val="00990B5D"/>
    <w:rsid w:val="00990CB7"/>
    <w:rsid w:val="009A00F5"/>
    <w:rsid w:val="009A1512"/>
    <w:rsid w:val="009A1A87"/>
    <w:rsid w:val="009A207C"/>
    <w:rsid w:val="009A731A"/>
    <w:rsid w:val="009B6D48"/>
    <w:rsid w:val="009C5C87"/>
    <w:rsid w:val="009C5F5D"/>
    <w:rsid w:val="009C7309"/>
    <w:rsid w:val="009D0384"/>
    <w:rsid w:val="009E21DA"/>
    <w:rsid w:val="009E27E1"/>
    <w:rsid w:val="009F0141"/>
    <w:rsid w:val="009F3C30"/>
    <w:rsid w:val="009F7B2E"/>
    <w:rsid w:val="00A026BC"/>
    <w:rsid w:val="00A05CC3"/>
    <w:rsid w:val="00A05F24"/>
    <w:rsid w:val="00A11B9A"/>
    <w:rsid w:val="00A120BC"/>
    <w:rsid w:val="00A12E5C"/>
    <w:rsid w:val="00A14178"/>
    <w:rsid w:val="00A14B16"/>
    <w:rsid w:val="00A22E68"/>
    <w:rsid w:val="00A308AF"/>
    <w:rsid w:val="00A32874"/>
    <w:rsid w:val="00A43DAA"/>
    <w:rsid w:val="00A44465"/>
    <w:rsid w:val="00A45194"/>
    <w:rsid w:val="00A4559B"/>
    <w:rsid w:val="00A510D0"/>
    <w:rsid w:val="00A52C2C"/>
    <w:rsid w:val="00A571D7"/>
    <w:rsid w:val="00A604DE"/>
    <w:rsid w:val="00A727B2"/>
    <w:rsid w:val="00A74610"/>
    <w:rsid w:val="00A75426"/>
    <w:rsid w:val="00A760FF"/>
    <w:rsid w:val="00A8219F"/>
    <w:rsid w:val="00A83CDC"/>
    <w:rsid w:val="00A8661A"/>
    <w:rsid w:val="00A91DA7"/>
    <w:rsid w:val="00A91DDF"/>
    <w:rsid w:val="00A92348"/>
    <w:rsid w:val="00A92C82"/>
    <w:rsid w:val="00A952A6"/>
    <w:rsid w:val="00A96FAF"/>
    <w:rsid w:val="00A9784D"/>
    <w:rsid w:val="00AA2361"/>
    <w:rsid w:val="00AA2491"/>
    <w:rsid w:val="00AB06E9"/>
    <w:rsid w:val="00AB422B"/>
    <w:rsid w:val="00AB7141"/>
    <w:rsid w:val="00AB74EE"/>
    <w:rsid w:val="00AC0954"/>
    <w:rsid w:val="00AC1A56"/>
    <w:rsid w:val="00AC7358"/>
    <w:rsid w:val="00AE4B9F"/>
    <w:rsid w:val="00AE4F2A"/>
    <w:rsid w:val="00AE626C"/>
    <w:rsid w:val="00AE646D"/>
    <w:rsid w:val="00AE6E88"/>
    <w:rsid w:val="00AF231F"/>
    <w:rsid w:val="00B00D1E"/>
    <w:rsid w:val="00B0599B"/>
    <w:rsid w:val="00B10153"/>
    <w:rsid w:val="00B115F5"/>
    <w:rsid w:val="00B12F40"/>
    <w:rsid w:val="00B13A27"/>
    <w:rsid w:val="00B14951"/>
    <w:rsid w:val="00B14BFD"/>
    <w:rsid w:val="00B20059"/>
    <w:rsid w:val="00B2329C"/>
    <w:rsid w:val="00B26EF7"/>
    <w:rsid w:val="00B27989"/>
    <w:rsid w:val="00B27EC5"/>
    <w:rsid w:val="00B35B33"/>
    <w:rsid w:val="00B366B0"/>
    <w:rsid w:val="00B36865"/>
    <w:rsid w:val="00B4160C"/>
    <w:rsid w:val="00B41A0A"/>
    <w:rsid w:val="00B528F1"/>
    <w:rsid w:val="00B53E93"/>
    <w:rsid w:val="00B55CE7"/>
    <w:rsid w:val="00B57CFE"/>
    <w:rsid w:val="00B6013E"/>
    <w:rsid w:val="00B62DFC"/>
    <w:rsid w:val="00B667F9"/>
    <w:rsid w:val="00B675D6"/>
    <w:rsid w:val="00B73120"/>
    <w:rsid w:val="00B76D77"/>
    <w:rsid w:val="00B80663"/>
    <w:rsid w:val="00B80A0E"/>
    <w:rsid w:val="00B8372E"/>
    <w:rsid w:val="00B84B44"/>
    <w:rsid w:val="00B940EE"/>
    <w:rsid w:val="00B956D5"/>
    <w:rsid w:val="00B96540"/>
    <w:rsid w:val="00BA0420"/>
    <w:rsid w:val="00BA1D18"/>
    <w:rsid w:val="00BA3541"/>
    <w:rsid w:val="00BA4F1F"/>
    <w:rsid w:val="00BA6635"/>
    <w:rsid w:val="00BB13DD"/>
    <w:rsid w:val="00BB4F07"/>
    <w:rsid w:val="00BB652C"/>
    <w:rsid w:val="00BB72BD"/>
    <w:rsid w:val="00BB7A81"/>
    <w:rsid w:val="00BC167A"/>
    <w:rsid w:val="00BC1D33"/>
    <w:rsid w:val="00BC4459"/>
    <w:rsid w:val="00BC6E06"/>
    <w:rsid w:val="00BD26BD"/>
    <w:rsid w:val="00BE3B50"/>
    <w:rsid w:val="00BE6612"/>
    <w:rsid w:val="00BE71C4"/>
    <w:rsid w:val="00BE778D"/>
    <w:rsid w:val="00BF3A9C"/>
    <w:rsid w:val="00BF4309"/>
    <w:rsid w:val="00C03961"/>
    <w:rsid w:val="00C06B59"/>
    <w:rsid w:val="00C07F31"/>
    <w:rsid w:val="00C233C9"/>
    <w:rsid w:val="00C254A1"/>
    <w:rsid w:val="00C30748"/>
    <w:rsid w:val="00C33F7E"/>
    <w:rsid w:val="00C34D7A"/>
    <w:rsid w:val="00C4005E"/>
    <w:rsid w:val="00C41CD6"/>
    <w:rsid w:val="00C43915"/>
    <w:rsid w:val="00C45FB0"/>
    <w:rsid w:val="00C46033"/>
    <w:rsid w:val="00C467E5"/>
    <w:rsid w:val="00C473F5"/>
    <w:rsid w:val="00C515BB"/>
    <w:rsid w:val="00C51613"/>
    <w:rsid w:val="00C55C62"/>
    <w:rsid w:val="00C57BBE"/>
    <w:rsid w:val="00C60A3D"/>
    <w:rsid w:val="00C624B3"/>
    <w:rsid w:val="00C6363E"/>
    <w:rsid w:val="00C662E7"/>
    <w:rsid w:val="00C6723D"/>
    <w:rsid w:val="00C70B68"/>
    <w:rsid w:val="00C721AA"/>
    <w:rsid w:val="00C7242E"/>
    <w:rsid w:val="00C80D78"/>
    <w:rsid w:val="00C81AB3"/>
    <w:rsid w:val="00C823AB"/>
    <w:rsid w:val="00C86630"/>
    <w:rsid w:val="00C932D7"/>
    <w:rsid w:val="00C96673"/>
    <w:rsid w:val="00CA4F9A"/>
    <w:rsid w:val="00CA7B10"/>
    <w:rsid w:val="00CB317C"/>
    <w:rsid w:val="00CB534C"/>
    <w:rsid w:val="00CB57E4"/>
    <w:rsid w:val="00CC0178"/>
    <w:rsid w:val="00CC379D"/>
    <w:rsid w:val="00CC50E6"/>
    <w:rsid w:val="00CC5A8E"/>
    <w:rsid w:val="00CC6983"/>
    <w:rsid w:val="00CD06E3"/>
    <w:rsid w:val="00CD227F"/>
    <w:rsid w:val="00CE139D"/>
    <w:rsid w:val="00CE1921"/>
    <w:rsid w:val="00CE3CC8"/>
    <w:rsid w:val="00CE7E13"/>
    <w:rsid w:val="00CF06D2"/>
    <w:rsid w:val="00CF0DDA"/>
    <w:rsid w:val="00CF25F6"/>
    <w:rsid w:val="00D00277"/>
    <w:rsid w:val="00D02DD8"/>
    <w:rsid w:val="00D03335"/>
    <w:rsid w:val="00D03E36"/>
    <w:rsid w:val="00D05970"/>
    <w:rsid w:val="00D10597"/>
    <w:rsid w:val="00D10D14"/>
    <w:rsid w:val="00D131DA"/>
    <w:rsid w:val="00D134F4"/>
    <w:rsid w:val="00D148AB"/>
    <w:rsid w:val="00D162F4"/>
    <w:rsid w:val="00D219E0"/>
    <w:rsid w:val="00D222A5"/>
    <w:rsid w:val="00D2267B"/>
    <w:rsid w:val="00D24D4C"/>
    <w:rsid w:val="00D256C2"/>
    <w:rsid w:val="00D266A4"/>
    <w:rsid w:val="00D31FFE"/>
    <w:rsid w:val="00D32BB2"/>
    <w:rsid w:val="00D32E31"/>
    <w:rsid w:val="00D371B7"/>
    <w:rsid w:val="00D44AD9"/>
    <w:rsid w:val="00D45EA0"/>
    <w:rsid w:val="00D5123E"/>
    <w:rsid w:val="00D514CA"/>
    <w:rsid w:val="00D5163D"/>
    <w:rsid w:val="00D51F66"/>
    <w:rsid w:val="00D528AF"/>
    <w:rsid w:val="00D536A0"/>
    <w:rsid w:val="00D574C8"/>
    <w:rsid w:val="00D60B70"/>
    <w:rsid w:val="00D6365C"/>
    <w:rsid w:val="00D652F3"/>
    <w:rsid w:val="00D705D6"/>
    <w:rsid w:val="00D71704"/>
    <w:rsid w:val="00D73105"/>
    <w:rsid w:val="00D73153"/>
    <w:rsid w:val="00D738A3"/>
    <w:rsid w:val="00D73A8D"/>
    <w:rsid w:val="00D74415"/>
    <w:rsid w:val="00D754F9"/>
    <w:rsid w:val="00D84D09"/>
    <w:rsid w:val="00D90606"/>
    <w:rsid w:val="00D9228A"/>
    <w:rsid w:val="00D937E3"/>
    <w:rsid w:val="00DA134D"/>
    <w:rsid w:val="00DA406F"/>
    <w:rsid w:val="00DA61CD"/>
    <w:rsid w:val="00DA691C"/>
    <w:rsid w:val="00DA6CDB"/>
    <w:rsid w:val="00DA7478"/>
    <w:rsid w:val="00DB45EE"/>
    <w:rsid w:val="00DB51DD"/>
    <w:rsid w:val="00DB58DE"/>
    <w:rsid w:val="00DC0BD4"/>
    <w:rsid w:val="00DC349B"/>
    <w:rsid w:val="00DC4014"/>
    <w:rsid w:val="00DC572E"/>
    <w:rsid w:val="00DC71A1"/>
    <w:rsid w:val="00DC7CDE"/>
    <w:rsid w:val="00DC7E3C"/>
    <w:rsid w:val="00DD76C3"/>
    <w:rsid w:val="00DE05FC"/>
    <w:rsid w:val="00DE30BE"/>
    <w:rsid w:val="00DE3CEA"/>
    <w:rsid w:val="00DF4CB5"/>
    <w:rsid w:val="00DF5CF5"/>
    <w:rsid w:val="00DF7E12"/>
    <w:rsid w:val="00E0147F"/>
    <w:rsid w:val="00E03558"/>
    <w:rsid w:val="00E06CA2"/>
    <w:rsid w:val="00E12E98"/>
    <w:rsid w:val="00E15F12"/>
    <w:rsid w:val="00E20CA8"/>
    <w:rsid w:val="00E22E96"/>
    <w:rsid w:val="00E43E28"/>
    <w:rsid w:val="00E46BBA"/>
    <w:rsid w:val="00E50566"/>
    <w:rsid w:val="00E506FF"/>
    <w:rsid w:val="00E5731B"/>
    <w:rsid w:val="00E72A6F"/>
    <w:rsid w:val="00E740E8"/>
    <w:rsid w:val="00E809FF"/>
    <w:rsid w:val="00E80B2D"/>
    <w:rsid w:val="00E80C7C"/>
    <w:rsid w:val="00E84A69"/>
    <w:rsid w:val="00E86EDA"/>
    <w:rsid w:val="00E946DF"/>
    <w:rsid w:val="00E976D3"/>
    <w:rsid w:val="00EA041E"/>
    <w:rsid w:val="00EA0AC6"/>
    <w:rsid w:val="00EA208B"/>
    <w:rsid w:val="00EA27D0"/>
    <w:rsid w:val="00EA3ADD"/>
    <w:rsid w:val="00EA4CA5"/>
    <w:rsid w:val="00EA6D69"/>
    <w:rsid w:val="00EB5476"/>
    <w:rsid w:val="00EC1C81"/>
    <w:rsid w:val="00EC5EB5"/>
    <w:rsid w:val="00ED156C"/>
    <w:rsid w:val="00ED59D4"/>
    <w:rsid w:val="00EE05A0"/>
    <w:rsid w:val="00EF32FB"/>
    <w:rsid w:val="00EF657A"/>
    <w:rsid w:val="00EF7866"/>
    <w:rsid w:val="00F00F91"/>
    <w:rsid w:val="00F01A8D"/>
    <w:rsid w:val="00F04DA3"/>
    <w:rsid w:val="00F058A1"/>
    <w:rsid w:val="00F05C4E"/>
    <w:rsid w:val="00F06537"/>
    <w:rsid w:val="00F07544"/>
    <w:rsid w:val="00F2245C"/>
    <w:rsid w:val="00F236A5"/>
    <w:rsid w:val="00F2648C"/>
    <w:rsid w:val="00F3789E"/>
    <w:rsid w:val="00F432A4"/>
    <w:rsid w:val="00F55B83"/>
    <w:rsid w:val="00F600DF"/>
    <w:rsid w:val="00F600F0"/>
    <w:rsid w:val="00F64FD5"/>
    <w:rsid w:val="00F6545C"/>
    <w:rsid w:val="00F65B48"/>
    <w:rsid w:val="00F71201"/>
    <w:rsid w:val="00F7450B"/>
    <w:rsid w:val="00F76572"/>
    <w:rsid w:val="00F770FC"/>
    <w:rsid w:val="00F846DD"/>
    <w:rsid w:val="00F90510"/>
    <w:rsid w:val="00F9094B"/>
    <w:rsid w:val="00F91795"/>
    <w:rsid w:val="00F93B0D"/>
    <w:rsid w:val="00F93BA4"/>
    <w:rsid w:val="00FA1D3A"/>
    <w:rsid w:val="00FA3983"/>
    <w:rsid w:val="00FA4848"/>
    <w:rsid w:val="00FA70FB"/>
    <w:rsid w:val="00FA7C56"/>
    <w:rsid w:val="00FB1857"/>
    <w:rsid w:val="00FB20E9"/>
    <w:rsid w:val="00FB573D"/>
    <w:rsid w:val="00FB715E"/>
    <w:rsid w:val="00FC162F"/>
    <w:rsid w:val="00FC1967"/>
    <w:rsid w:val="00FC44AF"/>
    <w:rsid w:val="00FC625B"/>
    <w:rsid w:val="00FC6346"/>
    <w:rsid w:val="00FC6414"/>
    <w:rsid w:val="00FC792A"/>
    <w:rsid w:val="00FD23A1"/>
    <w:rsid w:val="00FD4C95"/>
    <w:rsid w:val="00FD5E68"/>
    <w:rsid w:val="00FD5F09"/>
    <w:rsid w:val="00FE2651"/>
    <w:rsid w:val="00FE2E79"/>
    <w:rsid w:val="00FE5A6A"/>
    <w:rsid w:val="00FE6B6B"/>
    <w:rsid w:val="00FF26F6"/>
    <w:rsid w:val="00FF2BE0"/>
    <w:rsid w:val="00FF7D4F"/>
    <w:rsid w:val="02DC8C2B"/>
    <w:rsid w:val="044F96A9"/>
    <w:rsid w:val="04948DF5"/>
    <w:rsid w:val="04C5C24C"/>
    <w:rsid w:val="05D2516A"/>
    <w:rsid w:val="06A0DB9C"/>
    <w:rsid w:val="06BCB3BD"/>
    <w:rsid w:val="0706EF96"/>
    <w:rsid w:val="073FADEE"/>
    <w:rsid w:val="07A457FB"/>
    <w:rsid w:val="07A4A52D"/>
    <w:rsid w:val="07EDFAA5"/>
    <w:rsid w:val="0890726A"/>
    <w:rsid w:val="0895CE4E"/>
    <w:rsid w:val="0AA8310A"/>
    <w:rsid w:val="0B0BE2F6"/>
    <w:rsid w:val="0B26993B"/>
    <w:rsid w:val="0B5ED79D"/>
    <w:rsid w:val="0B769542"/>
    <w:rsid w:val="0BA31CB5"/>
    <w:rsid w:val="0D6A55DE"/>
    <w:rsid w:val="0DC2F6DD"/>
    <w:rsid w:val="0E00F3DB"/>
    <w:rsid w:val="0F109A3A"/>
    <w:rsid w:val="0F6D5D46"/>
    <w:rsid w:val="0FCADFE2"/>
    <w:rsid w:val="0FDC96B8"/>
    <w:rsid w:val="0FE27A3E"/>
    <w:rsid w:val="1005F56F"/>
    <w:rsid w:val="1059DE9E"/>
    <w:rsid w:val="1096EE4D"/>
    <w:rsid w:val="10A3F313"/>
    <w:rsid w:val="11C0B189"/>
    <w:rsid w:val="1229E834"/>
    <w:rsid w:val="129C0BD7"/>
    <w:rsid w:val="1415E8A3"/>
    <w:rsid w:val="14850EE7"/>
    <w:rsid w:val="14F9C59C"/>
    <w:rsid w:val="15890F98"/>
    <w:rsid w:val="1603BAE9"/>
    <w:rsid w:val="16077CF1"/>
    <w:rsid w:val="1619CDDE"/>
    <w:rsid w:val="1627E5D2"/>
    <w:rsid w:val="1836339B"/>
    <w:rsid w:val="187F013D"/>
    <w:rsid w:val="18DD6FB0"/>
    <w:rsid w:val="18ED411F"/>
    <w:rsid w:val="1ABEC23D"/>
    <w:rsid w:val="1AF2A91E"/>
    <w:rsid w:val="1B237CB2"/>
    <w:rsid w:val="1B82CB65"/>
    <w:rsid w:val="1CFC3AAC"/>
    <w:rsid w:val="1D17EEE6"/>
    <w:rsid w:val="1F18CBAF"/>
    <w:rsid w:val="20F0F42C"/>
    <w:rsid w:val="21D05536"/>
    <w:rsid w:val="2213EF70"/>
    <w:rsid w:val="221A0205"/>
    <w:rsid w:val="229FD541"/>
    <w:rsid w:val="2309B893"/>
    <w:rsid w:val="232EBEA5"/>
    <w:rsid w:val="23545780"/>
    <w:rsid w:val="23B2D1CE"/>
    <w:rsid w:val="267639D3"/>
    <w:rsid w:val="2699F4CF"/>
    <w:rsid w:val="26D70866"/>
    <w:rsid w:val="26E30C2D"/>
    <w:rsid w:val="26E73456"/>
    <w:rsid w:val="26FDB672"/>
    <w:rsid w:val="27424E09"/>
    <w:rsid w:val="27684719"/>
    <w:rsid w:val="2828E750"/>
    <w:rsid w:val="28734E05"/>
    <w:rsid w:val="288332AF"/>
    <w:rsid w:val="28BDE34B"/>
    <w:rsid w:val="2AD8DD7B"/>
    <w:rsid w:val="2B6E1F34"/>
    <w:rsid w:val="2D3CD6A4"/>
    <w:rsid w:val="2E5627CD"/>
    <w:rsid w:val="2E781D42"/>
    <w:rsid w:val="2EA0E21B"/>
    <w:rsid w:val="2EE52EF7"/>
    <w:rsid w:val="2F505A81"/>
    <w:rsid w:val="2F8598D2"/>
    <w:rsid w:val="2FAB8232"/>
    <w:rsid w:val="307A71D8"/>
    <w:rsid w:val="30BE8583"/>
    <w:rsid w:val="30E6F8C5"/>
    <w:rsid w:val="30E912F0"/>
    <w:rsid w:val="3267E306"/>
    <w:rsid w:val="32A28200"/>
    <w:rsid w:val="32D6544C"/>
    <w:rsid w:val="333C00F7"/>
    <w:rsid w:val="33D6BC92"/>
    <w:rsid w:val="34D6791F"/>
    <w:rsid w:val="36CA659B"/>
    <w:rsid w:val="37A56D7B"/>
    <w:rsid w:val="37E651C6"/>
    <w:rsid w:val="381B7DB4"/>
    <w:rsid w:val="38AAADA2"/>
    <w:rsid w:val="38C7CCC4"/>
    <w:rsid w:val="38D35759"/>
    <w:rsid w:val="38D7DFF3"/>
    <w:rsid w:val="3929F31C"/>
    <w:rsid w:val="396694CA"/>
    <w:rsid w:val="3A4B5FDF"/>
    <w:rsid w:val="3AD576A1"/>
    <w:rsid w:val="3B0895AA"/>
    <w:rsid w:val="3B5DBF80"/>
    <w:rsid w:val="3B72A9B9"/>
    <w:rsid w:val="3B74EE87"/>
    <w:rsid w:val="3BCC21EE"/>
    <w:rsid w:val="3DB2C85C"/>
    <w:rsid w:val="3E864CB0"/>
    <w:rsid w:val="3FF60214"/>
    <w:rsid w:val="41516A5E"/>
    <w:rsid w:val="422D69D8"/>
    <w:rsid w:val="429650B4"/>
    <w:rsid w:val="42F30C1D"/>
    <w:rsid w:val="43359659"/>
    <w:rsid w:val="435CF917"/>
    <w:rsid w:val="436626E5"/>
    <w:rsid w:val="43ADF933"/>
    <w:rsid w:val="4427A874"/>
    <w:rsid w:val="45730661"/>
    <w:rsid w:val="45FE9699"/>
    <w:rsid w:val="4674D223"/>
    <w:rsid w:val="468862E3"/>
    <w:rsid w:val="47503D7D"/>
    <w:rsid w:val="47FDDBE3"/>
    <w:rsid w:val="48519CB5"/>
    <w:rsid w:val="49337286"/>
    <w:rsid w:val="4995438D"/>
    <w:rsid w:val="4ADC3131"/>
    <w:rsid w:val="4AEEEDDC"/>
    <w:rsid w:val="4CA4EF59"/>
    <w:rsid w:val="4D5CEA23"/>
    <w:rsid w:val="4DD8CC21"/>
    <w:rsid w:val="4E1B2C77"/>
    <w:rsid w:val="4E1C2CC8"/>
    <w:rsid w:val="4EDD622E"/>
    <w:rsid w:val="4EDDF48A"/>
    <w:rsid w:val="4F49FC6F"/>
    <w:rsid w:val="4F572808"/>
    <w:rsid w:val="4F85E2EB"/>
    <w:rsid w:val="502C028E"/>
    <w:rsid w:val="5056E142"/>
    <w:rsid w:val="506CFFC5"/>
    <w:rsid w:val="50E6C718"/>
    <w:rsid w:val="5161FB1F"/>
    <w:rsid w:val="5193366A"/>
    <w:rsid w:val="522871ED"/>
    <w:rsid w:val="52B9ABCD"/>
    <w:rsid w:val="5339E1B0"/>
    <w:rsid w:val="53CE4D74"/>
    <w:rsid w:val="54D47ECF"/>
    <w:rsid w:val="550DB45C"/>
    <w:rsid w:val="55633348"/>
    <w:rsid w:val="55943309"/>
    <w:rsid w:val="56A7E2D8"/>
    <w:rsid w:val="56C512E7"/>
    <w:rsid w:val="573A3847"/>
    <w:rsid w:val="5766DEEB"/>
    <w:rsid w:val="5834C4A7"/>
    <w:rsid w:val="58592551"/>
    <w:rsid w:val="58E2EF13"/>
    <w:rsid w:val="58FB4777"/>
    <w:rsid w:val="5927C178"/>
    <w:rsid w:val="59B40811"/>
    <w:rsid w:val="59C9A337"/>
    <w:rsid w:val="5A2D268A"/>
    <w:rsid w:val="5A6AB3B1"/>
    <w:rsid w:val="5B5FDDF0"/>
    <w:rsid w:val="5C3FF172"/>
    <w:rsid w:val="5C4EE23A"/>
    <w:rsid w:val="5C68E5CF"/>
    <w:rsid w:val="5CC58E25"/>
    <w:rsid w:val="5D4C2869"/>
    <w:rsid w:val="5DB3C537"/>
    <w:rsid w:val="5DC5FAF9"/>
    <w:rsid w:val="5DE57059"/>
    <w:rsid w:val="5E2B83B3"/>
    <w:rsid w:val="5EC301C8"/>
    <w:rsid w:val="5F1DBF06"/>
    <w:rsid w:val="5FBB3C3E"/>
    <w:rsid w:val="605274EA"/>
    <w:rsid w:val="60B95266"/>
    <w:rsid w:val="61593589"/>
    <w:rsid w:val="61C452AA"/>
    <w:rsid w:val="62699BC0"/>
    <w:rsid w:val="62908B17"/>
    <w:rsid w:val="6328C38B"/>
    <w:rsid w:val="64031D78"/>
    <w:rsid w:val="643018E7"/>
    <w:rsid w:val="64567474"/>
    <w:rsid w:val="646BDCB8"/>
    <w:rsid w:val="64CA1AF3"/>
    <w:rsid w:val="654B55E7"/>
    <w:rsid w:val="658CA90D"/>
    <w:rsid w:val="66A537F1"/>
    <w:rsid w:val="6701F717"/>
    <w:rsid w:val="67060C24"/>
    <w:rsid w:val="67568B98"/>
    <w:rsid w:val="67DBDA2E"/>
    <w:rsid w:val="67F7557F"/>
    <w:rsid w:val="68B5FE33"/>
    <w:rsid w:val="690449EB"/>
    <w:rsid w:val="6945F01B"/>
    <w:rsid w:val="696E4ED3"/>
    <w:rsid w:val="699193FC"/>
    <w:rsid w:val="69DC125C"/>
    <w:rsid w:val="6A819E79"/>
    <w:rsid w:val="6AB8760B"/>
    <w:rsid w:val="6B3ECB67"/>
    <w:rsid w:val="6B8D53B2"/>
    <w:rsid w:val="6BD75780"/>
    <w:rsid w:val="6BED01F2"/>
    <w:rsid w:val="6CAF5596"/>
    <w:rsid w:val="6D04DE98"/>
    <w:rsid w:val="6D757C0C"/>
    <w:rsid w:val="6DCDB7F3"/>
    <w:rsid w:val="6E63EC7B"/>
    <w:rsid w:val="6EEDE408"/>
    <w:rsid w:val="6F227A4F"/>
    <w:rsid w:val="7013DD13"/>
    <w:rsid w:val="706C44B4"/>
    <w:rsid w:val="7072B358"/>
    <w:rsid w:val="7096311C"/>
    <w:rsid w:val="70C42FD8"/>
    <w:rsid w:val="718916E8"/>
    <w:rsid w:val="718C1EA5"/>
    <w:rsid w:val="72BC1F8E"/>
    <w:rsid w:val="7305B541"/>
    <w:rsid w:val="73C0C24A"/>
    <w:rsid w:val="73FCAB8F"/>
    <w:rsid w:val="74A6CD85"/>
    <w:rsid w:val="75C774A7"/>
    <w:rsid w:val="780C4CC6"/>
    <w:rsid w:val="78B34E3B"/>
    <w:rsid w:val="790D1206"/>
    <w:rsid w:val="79121106"/>
    <w:rsid w:val="79DC01C0"/>
    <w:rsid w:val="79DEC233"/>
    <w:rsid w:val="79E01938"/>
    <w:rsid w:val="7A33CA4A"/>
    <w:rsid w:val="7A713958"/>
    <w:rsid w:val="7B5E7D86"/>
    <w:rsid w:val="7C03419F"/>
    <w:rsid w:val="7DB82A99"/>
    <w:rsid w:val="7E0225EA"/>
    <w:rsid w:val="7E0C93E0"/>
    <w:rsid w:val="7E90CA9E"/>
    <w:rsid w:val="7EDAFCD0"/>
    <w:rsid w:val="7F1015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B385B"/>
  <w15:chartTrackingRefBased/>
  <w15:docId w15:val="{A48069DB-2D3B-446C-8E84-ADCCF9C8E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06CE"/>
    <w:rPr>
      <w:rFonts w:ascii="Verdana" w:hAnsi="Verdana"/>
      <w:sz w:val="22"/>
      <w:szCs w:val="24"/>
      <w:lang w:val="fr-BE" w:eastAsia="en-GB"/>
    </w:rPr>
  </w:style>
  <w:style w:type="paragraph" w:styleId="Titre1">
    <w:name w:val="heading 1"/>
    <w:basedOn w:val="Normal"/>
    <w:next w:val="Normal"/>
    <w:link w:val="Titre1Car"/>
    <w:uiPriority w:val="9"/>
    <w:qFormat/>
    <w:rsid w:val="00533D04"/>
    <w:pPr>
      <w:numPr>
        <w:numId w:val="13"/>
      </w:numPr>
      <w:spacing w:before="360" w:after="120"/>
      <w:jc w:val="both"/>
      <w:outlineLvl w:val="0"/>
    </w:pPr>
    <w:rPr>
      <w:rFonts w:ascii="Calibri" w:eastAsia="Calibri" w:hAnsi="Calibri"/>
      <w:b/>
      <w:bCs/>
      <w:sz w:val="36"/>
      <w:szCs w:val="36"/>
      <w:lang w:eastAsia="en-US"/>
    </w:rPr>
  </w:style>
  <w:style w:type="paragraph" w:styleId="Titre2">
    <w:name w:val="heading 2"/>
    <w:basedOn w:val="Paragraphedeliste"/>
    <w:next w:val="Normal"/>
    <w:link w:val="Titre2Car"/>
    <w:uiPriority w:val="9"/>
    <w:unhideWhenUsed/>
    <w:qFormat/>
    <w:rsid w:val="001F0237"/>
    <w:pPr>
      <w:spacing w:before="240" w:after="120"/>
      <w:ind w:hanging="360"/>
      <w:jc w:val="both"/>
      <w:outlineLvl w:val="1"/>
    </w:pPr>
    <w:rPr>
      <w:rFonts w:ascii="Calibri" w:eastAsia="Calibri" w:hAnsi="Calibri"/>
      <w:b/>
      <w:bCs/>
      <w:sz w:val="32"/>
      <w:szCs w:val="32"/>
      <w:lang w:eastAsia="en-US"/>
    </w:rPr>
  </w:style>
  <w:style w:type="paragraph" w:styleId="Titre3">
    <w:name w:val="heading 3"/>
    <w:basedOn w:val="Paragraphedeliste"/>
    <w:next w:val="Normal"/>
    <w:link w:val="Titre3Car"/>
    <w:uiPriority w:val="9"/>
    <w:unhideWhenUsed/>
    <w:qFormat/>
    <w:rsid w:val="000706CE"/>
    <w:pPr>
      <w:numPr>
        <w:ilvl w:val="1"/>
        <w:numId w:val="3"/>
      </w:numPr>
      <w:spacing w:before="240" w:after="120" w:line="276" w:lineRule="auto"/>
      <w:contextualSpacing w:val="0"/>
      <w:jc w:val="both"/>
      <w:outlineLvl w:val="2"/>
    </w:pPr>
    <w:rPr>
      <w:rFonts w:ascii="Calibri" w:eastAsia="Calibri" w:hAnsi="Calibri"/>
      <w:b/>
      <w:sz w:val="24"/>
      <w:lang w:eastAsia="en-US"/>
    </w:rPr>
  </w:style>
  <w:style w:type="paragraph" w:styleId="Titre4">
    <w:name w:val="heading 4"/>
    <w:basedOn w:val="Normal"/>
    <w:next w:val="Normal"/>
    <w:link w:val="Titre4Car"/>
    <w:uiPriority w:val="9"/>
    <w:unhideWhenUsed/>
    <w:qFormat/>
    <w:rsid w:val="000706CE"/>
    <w:pPr>
      <w:keepNext/>
      <w:keepLines/>
      <w:spacing w:before="40"/>
      <w:jc w:val="both"/>
      <w:outlineLvl w:val="3"/>
    </w:pPr>
    <w:rPr>
      <w:rFonts w:asciiTheme="majorHAnsi" w:eastAsiaTheme="majorEastAsia" w:hAnsiTheme="majorHAnsi" w:cstheme="majorBidi"/>
      <w:b/>
      <w:i/>
      <w:iCs/>
      <w:color w:val="949499"/>
      <w:szCs w:val="22"/>
      <w:lang w:eastAsia="en-US"/>
    </w:rPr>
  </w:style>
  <w:style w:type="paragraph" w:styleId="Titre5">
    <w:name w:val="heading 5"/>
    <w:basedOn w:val="Normal"/>
    <w:next w:val="Normal"/>
    <w:link w:val="Titre5Car"/>
    <w:uiPriority w:val="9"/>
    <w:unhideWhenUsed/>
    <w:qFormat/>
    <w:rsid w:val="000706CE"/>
    <w:pPr>
      <w:keepNext/>
      <w:keepLines/>
      <w:spacing w:before="40"/>
      <w:jc w:val="both"/>
      <w:outlineLvl w:val="4"/>
    </w:pPr>
    <w:rPr>
      <w:rFonts w:asciiTheme="majorHAnsi" w:eastAsiaTheme="majorEastAsia" w:hAnsiTheme="majorHAnsi" w:cstheme="majorBidi"/>
      <w:color w:val="2F5496" w:themeColor="accent1" w:themeShade="BF"/>
      <w:szCs w:val="22"/>
      <w:lang w:eastAsia="en-US"/>
    </w:rPr>
  </w:style>
  <w:style w:type="paragraph" w:styleId="Titre6">
    <w:name w:val="heading 6"/>
    <w:basedOn w:val="Normal"/>
    <w:next w:val="Normal"/>
    <w:link w:val="Titre6Car"/>
    <w:uiPriority w:val="9"/>
    <w:unhideWhenUsed/>
    <w:qFormat/>
    <w:rsid w:val="000706CE"/>
    <w:pPr>
      <w:keepNext/>
      <w:keepLines/>
      <w:spacing w:before="40"/>
      <w:jc w:val="both"/>
      <w:outlineLvl w:val="5"/>
    </w:pPr>
    <w:rPr>
      <w:rFonts w:asciiTheme="majorHAnsi" w:eastAsiaTheme="majorEastAsia" w:hAnsiTheme="majorHAnsi" w:cstheme="majorBidi"/>
      <w:color w:val="1F3763" w:themeColor="accent1" w:themeShade="7F"/>
      <w:szCs w:val="22"/>
      <w:lang w:eastAsia="en-US"/>
    </w:rPr>
  </w:style>
  <w:style w:type="paragraph" w:styleId="Titre7">
    <w:name w:val="heading 7"/>
    <w:basedOn w:val="Normal"/>
    <w:next w:val="Normal"/>
    <w:link w:val="Titre7Car"/>
    <w:uiPriority w:val="9"/>
    <w:unhideWhenUsed/>
    <w:qFormat/>
    <w:rsid w:val="000706CE"/>
    <w:pPr>
      <w:keepNext/>
      <w:keepLines/>
      <w:spacing w:before="40"/>
      <w:jc w:val="both"/>
      <w:outlineLvl w:val="6"/>
    </w:pPr>
    <w:rPr>
      <w:rFonts w:asciiTheme="majorHAnsi" w:eastAsiaTheme="majorEastAsia" w:hAnsiTheme="majorHAnsi" w:cstheme="majorBidi"/>
      <w:b/>
      <w:bCs/>
      <w:i/>
      <w:iCs/>
      <w:sz w:val="24"/>
      <w:u w:val="single"/>
      <w:lang w:eastAsia="en-US"/>
    </w:rPr>
  </w:style>
  <w:style w:type="paragraph" w:styleId="Titre8">
    <w:name w:val="heading 8"/>
    <w:basedOn w:val="Normal"/>
    <w:next w:val="Normal"/>
    <w:link w:val="Titre8Car"/>
    <w:uiPriority w:val="9"/>
    <w:unhideWhenUsed/>
    <w:qFormat/>
    <w:rsid w:val="000706CE"/>
    <w:pPr>
      <w:keepNext/>
      <w:keepLines/>
      <w:spacing w:before="40"/>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rsid w:val="00672A63"/>
    <w:rPr>
      <w:rFonts w:ascii="Segoe UI" w:hAnsi="Segoe UI" w:cs="Segoe UI"/>
      <w:sz w:val="18"/>
      <w:szCs w:val="18"/>
    </w:rPr>
  </w:style>
  <w:style w:type="character" w:customStyle="1" w:styleId="TextedebullesCar">
    <w:name w:val="Texte de bulles Car"/>
    <w:link w:val="Textedebulles"/>
    <w:uiPriority w:val="99"/>
    <w:rsid w:val="00672A63"/>
    <w:rPr>
      <w:rFonts w:ascii="Segoe UI" w:hAnsi="Segoe UI" w:cs="Segoe UI"/>
      <w:sz w:val="18"/>
      <w:szCs w:val="18"/>
      <w:lang w:val="fr-BE" w:eastAsia="en-GB"/>
    </w:rPr>
  </w:style>
  <w:style w:type="paragraph" w:customStyle="1" w:styleId="Default">
    <w:name w:val="Default"/>
    <w:rsid w:val="00AB74EE"/>
    <w:pPr>
      <w:autoSpaceDE w:val="0"/>
      <w:autoSpaceDN w:val="0"/>
      <w:adjustRightInd w:val="0"/>
    </w:pPr>
    <w:rPr>
      <w:color w:val="000000"/>
      <w:sz w:val="24"/>
      <w:szCs w:val="24"/>
    </w:rPr>
  </w:style>
  <w:style w:type="character" w:styleId="Lienhypertexte">
    <w:name w:val="Hyperlink"/>
    <w:basedOn w:val="Policepardfaut"/>
    <w:uiPriority w:val="99"/>
    <w:rsid w:val="00AB74EE"/>
    <w:rPr>
      <w:color w:val="0563C1" w:themeColor="hyperlink"/>
      <w:u w:val="single"/>
    </w:rPr>
  </w:style>
  <w:style w:type="character" w:styleId="Mentionnonrsolue">
    <w:name w:val="Unresolved Mention"/>
    <w:basedOn w:val="Policepardfaut"/>
    <w:uiPriority w:val="99"/>
    <w:semiHidden/>
    <w:unhideWhenUsed/>
    <w:rsid w:val="00AB74EE"/>
    <w:rPr>
      <w:color w:val="605E5C"/>
      <w:shd w:val="clear" w:color="auto" w:fill="E1DFDD"/>
    </w:rPr>
  </w:style>
  <w:style w:type="paragraph" w:styleId="Paragraphedeliste">
    <w:name w:val="List Paragraph"/>
    <w:basedOn w:val="Normal"/>
    <w:uiPriority w:val="34"/>
    <w:qFormat/>
    <w:rsid w:val="004B41BF"/>
    <w:pPr>
      <w:ind w:left="720"/>
      <w:contextualSpacing/>
    </w:pPr>
  </w:style>
  <w:style w:type="paragraph" w:styleId="Commentaire">
    <w:name w:val="annotation text"/>
    <w:basedOn w:val="Normal"/>
    <w:link w:val="CommentaireCar"/>
    <w:uiPriority w:val="99"/>
    <w:rPr>
      <w:sz w:val="20"/>
      <w:szCs w:val="20"/>
    </w:rPr>
  </w:style>
  <w:style w:type="character" w:customStyle="1" w:styleId="CommentaireCar">
    <w:name w:val="Commentaire Car"/>
    <w:basedOn w:val="Policepardfaut"/>
    <w:link w:val="Commentaire"/>
    <w:uiPriority w:val="99"/>
    <w:rPr>
      <w:rFonts w:ascii="Verdana" w:hAnsi="Verdana"/>
      <w:lang w:val="fr-BE" w:eastAsia="en-GB"/>
    </w:rPr>
  </w:style>
  <w:style w:type="character" w:styleId="Marquedecommentaire">
    <w:name w:val="annotation reference"/>
    <w:basedOn w:val="Policepardfaut"/>
    <w:uiPriority w:val="99"/>
    <w:rPr>
      <w:sz w:val="16"/>
      <w:szCs w:val="16"/>
    </w:rPr>
  </w:style>
  <w:style w:type="paragraph" w:styleId="Objetducommentaire">
    <w:name w:val="annotation subject"/>
    <w:basedOn w:val="Commentaire"/>
    <w:next w:val="Commentaire"/>
    <w:link w:val="ObjetducommentaireCar"/>
    <w:uiPriority w:val="99"/>
    <w:rsid w:val="00030488"/>
    <w:rPr>
      <w:b/>
      <w:bCs/>
    </w:rPr>
  </w:style>
  <w:style w:type="character" w:customStyle="1" w:styleId="ObjetducommentaireCar">
    <w:name w:val="Objet du commentaire Car"/>
    <w:basedOn w:val="CommentaireCar"/>
    <w:link w:val="Objetducommentaire"/>
    <w:uiPriority w:val="99"/>
    <w:rsid w:val="00030488"/>
    <w:rPr>
      <w:rFonts w:ascii="Verdana" w:hAnsi="Verdana"/>
      <w:b/>
      <w:bCs/>
      <w:lang w:val="fr-BE" w:eastAsia="en-GB"/>
    </w:rPr>
  </w:style>
  <w:style w:type="paragraph" w:styleId="Rvision">
    <w:name w:val="Revision"/>
    <w:hidden/>
    <w:uiPriority w:val="99"/>
    <w:semiHidden/>
    <w:rsid w:val="00F93B0D"/>
    <w:rPr>
      <w:rFonts w:ascii="Verdana" w:hAnsi="Verdana"/>
      <w:sz w:val="22"/>
      <w:szCs w:val="24"/>
      <w:lang w:val="fr-BE" w:eastAsia="en-GB"/>
    </w:rPr>
  </w:style>
  <w:style w:type="paragraph" w:styleId="En-tte">
    <w:name w:val="header"/>
    <w:basedOn w:val="Normal"/>
    <w:link w:val="En-tteCar"/>
    <w:uiPriority w:val="99"/>
    <w:rsid w:val="00DA691C"/>
    <w:pPr>
      <w:tabs>
        <w:tab w:val="center" w:pos="4513"/>
        <w:tab w:val="right" w:pos="9026"/>
      </w:tabs>
    </w:pPr>
  </w:style>
  <w:style w:type="character" w:customStyle="1" w:styleId="En-tteCar">
    <w:name w:val="En-tête Car"/>
    <w:basedOn w:val="Policepardfaut"/>
    <w:link w:val="En-tte"/>
    <w:uiPriority w:val="99"/>
    <w:rsid w:val="00DA691C"/>
    <w:rPr>
      <w:rFonts w:ascii="Verdana" w:hAnsi="Verdana"/>
      <w:sz w:val="22"/>
      <w:szCs w:val="24"/>
      <w:lang w:val="fr-BE" w:eastAsia="en-GB"/>
    </w:rPr>
  </w:style>
  <w:style w:type="paragraph" w:styleId="Pieddepage">
    <w:name w:val="footer"/>
    <w:basedOn w:val="Normal"/>
    <w:link w:val="PieddepageCar"/>
    <w:uiPriority w:val="99"/>
    <w:rsid w:val="00DA691C"/>
    <w:pPr>
      <w:tabs>
        <w:tab w:val="center" w:pos="4513"/>
        <w:tab w:val="right" w:pos="9026"/>
      </w:tabs>
    </w:pPr>
  </w:style>
  <w:style w:type="character" w:customStyle="1" w:styleId="PieddepageCar">
    <w:name w:val="Pied de page Car"/>
    <w:basedOn w:val="Policepardfaut"/>
    <w:link w:val="Pieddepage"/>
    <w:uiPriority w:val="99"/>
    <w:rsid w:val="00DA691C"/>
    <w:rPr>
      <w:rFonts w:ascii="Verdana" w:hAnsi="Verdana"/>
      <w:sz w:val="22"/>
      <w:szCs w:val="24"/>
      <w:lang w:val="fr-BE" w:eastAsia="en-GB"/>
    </w:rPr>
  </w:style>
  <w:style w:type="character" w:styleId="Lienhypertextesuivivisit">
    <w:name w:val="FollowedHyperlink"/>
    <w:basedOn w:val="Policepardfaut"/>
    <w:uiPriority w:val="99"/>
    <w:rsid w:val="00612840"/>
    <w:rPr>
      <w:color w:val="954F72" w:themeColor="followedHyperlink"/>
      <w:u w:val="single"/>
    </w:rPr>
  </w:style>
  <w:style w:type="paragraph" w:customStyle="1" w:styleId="pf0">
    <w:name w:val="pf0"/>
    <w:basedOn w:val="Normal"/>
    <w:rsid w:val="00E84A69"/>
    <w:pPr>
      <w:spacing w:before="100" w:beforeAutospacing="1" w:after="100" w:afterAutospacing="1"/>
    </w:pPr>
    <w:rPr>
      <w:rFonts w:ascii="Times New Roman" w:hAnsi="Times New Roman"/>
      <w:sz w:val="24"/>
      <w:lang w:val="en-US" w:eastAsia="en-US"/>
    </w:rPr>
  </w:style>
  <w:style w:type="character" w:customStyle="1" w:styleId="cf01">
    <w:name w:val="cf01"/>
    <w:basedOn w:val="Policepardfaut"/>
    <w:rsid w:val="00E84A69"/>
    <w:rPr>
      <w:rFonts w:ascii="Segoe UI" w:hAnsi="Segoe UI" w:cs="Segoe UI" w:hint="default"/>
      <w:sz w:val="18"/>
      <w:szCs w:val="18"/>
    </w:rPr>
  </w:style>
  <w:style w:type="paragraph" w:styleId="NormalWeb">
    <w:name w:val="Normal (Web)"/>
    <w:basedOn w:val="Normal"/>
    <w:uiPriority w:val="99"/>
    <w:unhideWhenUsed/>
    <w:rsid w:val="000909A1"/>
    <w:pPr>
      <w:spacing w:before="100" w:beforeAutospacing="1" w:after="100" w:afterAutospacing="1"/>
    </w:pPr>
    <w:rPr>
      <w:rFonts w:ascii="Times New Roman" w:hAnsi="Times New Roman"/>
      <w:sz w:val="24"/>
      <w:lang w:val="en-US" w:eastAsia="en-US"/>
    </w:rPr>
  </w:style>
  <w:style w:type="table" w:styleId="Grilledutableau">
    <w:name w:val="Table Grid"/>
    <w:basedOn w:val="TableauNormal"/>
    <w:rsid w:val="00F55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533D04"/>
    <w:rPr>
      <w:rFonts w:ascii="Calibri" w:eastAsia="Calibri" w:hAnsi="Calibri"/>
      <w:b/>
      <w:bCs/>
      <w:sz w:val="36"/>
      <w:szCs w:val="36"/>
      <w:lang w:val="fr-BE"/>
    </w:rPr>
  </w:style>
  <w:style w:type="character" w:customStyle="1" w:styleId="Titre2Car">
    <w:name w:val="Titre 2 Car"/>
    <w:basedOn w:val="Policepardfaut"/>
    <w:link w:val="Titre2"/>
    <w:uiPriority w:val="9"/>
    <w:rsid w:val="001F0237"/>
    <w:rPr>
      <w:rFonts w:ascii="Calibri" w:eastAsia="Calibri" w:hAnsi="Calibri"/>
      <w:b/>
      <w:bCs/>
      <w:sz w:val="32"/>
      <w:szCs w:val="32"/>
      <w:lang w:val="fr-BE"/>
    </w:rPr>
  </w:style>
  <w:style w:type="character" w:customStyle="1" w:styleId="Titre3Car">
    <w:name w:val="Titre 3 Car"/>
    <w:basedOn w:val="Policepardfaut"/>
    <w:link w:val="Titre3"/>
    <w:uiPriority w:val="9"/>
    <w:rsid w:val="000706CE"/>
    <w:rPr>
      <w:rFonts w:ascii="Calibri" w:eastAsia="Calibri" w:hAnsi="Calibri"/>
      <w:b/>
      <w:sz w:val="24"/>
      <w:szCs w:val="24"/>
      <w:lang w:val="fr-BE"/>
    </w:rPr>
  </w:style>
  <w:style w:type="character" w:customStyle="1" w:styleId="Titre4Car">
    <w:name w:val="Titre 4 Car"/>
    <w:basedOn w:val="Policepardfaut"/>
    <w:link w:val="Titre4"/>
    <w:uiPriority w:val="9"/>
    <w:rsid w:val="000706CE"/>
    <w:rPr>
      <w:rFonts w:asciiTheme="majorHAnsi" w:eastAsiaTheme="majorEastAsia" w:hAnsiTheme="majorHAnsi" w:cstheme="majorBidi"/>
      <w:b/>
      <w:i/>
      <w:iCs/>
      <w:color w:val="949499"/>
      <w:sz w:val="22"/>
      <w:szCs w:val="22"/>
      <w:lang w:val="fr-BE"/>
    </w:rPr>
  </w:style>
  <w:style w:type="character" w:customStyle="1" w:styleId="Titre5Car">
    <w:name w:val="Titre 5 Car"/>
    <w:basedOn w:val="Policepardfaut"/>
    <w:link w:val="Titre5"/>
    <w:uiPriority w:val="9"/>
    <w:rsid w:val="000706CE"/>
    <w:rPr>
      <w:rFonts w:asciiTheme="majorHAnsi" w:eastAsiaTheme="majorEastAsia" w:hAnsiTheme="majorHAnsi" w:cstheme="majorBidi"/>
      <w:color w:val="2F5496" w:themeColor="accent1" w:themeShade="BF"/>
      <w:sz w:val="22"/>
      <w:szCs w:val="22"/>
      <w:lang w:val="fr-BE"/>
    </w:rPr>
  </w:style>
  <w:style w:type="character" w:customStyle="1" w:styleId="Titre6Car">
    <w:name w:val="Titre 6 Car"/>
    <w:basedOn w:val="Policepardfaut"/>
    <w:link w:val="Titre6"/>
    <w:uiPriority w:val="9"/>
    <w:rsid w:val="000706CE"/>
    <w:rPr>
      <w:rFonts w:asciiTheme="majorHAnsi" w:eastAsiaTheme="majorEastAsia" w:hAnsiTheme="majorHAnsi" w:cstheme="majorBidi"/>
      <w:color w:val="1F3763" w:themeColor="accent1" w:themeShade="7F"/>
      <w:sz w:val="22"/>
      <w:szCs w:val="22"/>
      <w:lang w:val="fr-BE"/>
    </w:rPr>
  </w:style>
  <w:style w:type="character" w:customStyle="1" w:styleId="Titre7Car">
    <w:name w:val="Titre 7 Car"/>
    <w:basedOn w:val="Policepardfaut"/>
    <w:link w:val="Titre7"/>
    <w:uiPriority w:val="9"/>
    <w:rsid w:val="000706CE"/>
    <w:rPr>
      <w:rFonts w:asciiTheme="majorHAnsi" w:eastAsiaTheme="majorEastAsia" w:hAnsiTheme="majorHAnsi" w:cstheme="majorBidi"/>
      <w:b/>
      <w:bCs/>
      <w:i/>
      <w:iCs/>
      <w:sz w:val="24"/>
      <w:szCs w:val="24"/>
      <w:u w:val="single"/>
      <w:lang w:val="fr-BE"/>
    </w:rPr>
  </w:style>
  <w:style w:type="character" w:customStyle="1" w:styleId="Titre8Car">
    <w:name w:val="Titre 8 Car"/>
    <w:basedOn w:val="Policepardfaut"/>
    <w:link w:val="Titre8"/>
    <w:uiPriority w:val="9"/>
    <w:rsid w:val="000706CE"/>
    <w:rPr>
      <w:rFonts w:asciiTheme="majorHAnsi" w:eastAsiaTheme="majorEastAsia" w:hAnsiTheme="majorHAnsi" w:cstheme="majorBidi"/>
      <w:color w:val="272727" w:themeColor="text1" w:themeTint="D8"/>
      <w:sz w:val="21"/>
      <w:szCs w:val="21"/>
      <w:lang w:val="fr-BE"/>
    </w:rPr>
  </w:style>
  <w:style w:type="character" w:styleId="Textedelespacerserv">
    <w:name w:val="Placeholder Text"/>
    <w:basedOn w:val="Policepardfaut"/>
    <w:uiPriority w:val="99"/>
    <w:semiHidden/>
    <w:rsid w:val="000706CE"/>
    <w:rPr>
      <w:color w:val="808080"/>
    </w:rPr>
  </w:style>
  <w:style w:type="paragraph" w:styleId="Titre">
    <w:name w:val="Title"/>
    <w:aliases w:val="page de garde - projet d'avis"/>
    <w:basedOn w:val="Normal"/>
    <w:next w:val="Normal"/>
    <w:link w:val="TitreCar"/>
    <w:uiPriority w:val="10"/>
    <w:qFormat/>
    <w:rsid w:val="000706CE"/>
    <w:pPr>
      <w:tabs>
        <w:tab w:val="left" w:pos="2655"/>
      </w:tabs>
      <w:spacing w:before="3000"/>
      <w:jc w:val="center"/>
    </w:pPr>
    <w:rPr>
      <w:rFonts w:ascii="Calibri" w:hAnsi="Calibri"/>
      <w:b/>
      <w:color w:val="323E4F" w:themeColor="text2" w:themeShade="BF"/>
      <w:sz w:val="96"/>
      <w:szCs w:val="96"/>
      <w:lang w:eastAsia="nl-NL"/>
    </w:rPr>
  </w:style>
  <w:style w:type="character" w:customStyle="1" w:styleId="TitreCar">
    <w:name w:val="Titre Car"/>
    <w:aliases w:val="page de garde - projet d'avis Car"/>
    <w:basedOn w:val="Policepardfaut"/>
    <w:link w:val="Titre"/>
    <w:uiPriority w:val="10"/>
    <w:rsid w:val="000706CE"/>
    <w:rPr>
      <w:rFonts w:ascii="Calibri" w:hAnsi="Calibri"/>
      <w:b/>
      <w:color w:val="323E4F" w:themeColor="text2" w:themeShade="BF"/>
      <w:sz w:val="96"/>
      <w:szCs w:val="96"/>
      <w:lang w:val="fr-BE" w:eastAsia="nl-NL"/>
    </w:rPr>
  </w:style>
  <w:style w:type="paragraph" w:styleId="Sous-titre">
    <w:name w:val="Subtitle"/>
    <w:aliases w:val="page de garde - titre avant-projet"/>
    <w:basedOn w:val="Normal"/>
    <w:next w:val="Normal"/>
    <w:link w:val="Sous-titreCar"/>
    <w:uiPriority w:val="11"/>
    <w:qFormat/>
    <w:rsid w:val="000706CE"/>
    <w:pPr>
      <w:spacing w:before="480"/>
      <w:jc w:val="center"/>
      <w:outlineLvl w:val="0"/>
    </w:pPr>
    <w:rPr>
      <w:rFonts w:ascii="Calibri" w:eastAsia="Calibri" w:hAnsi="Calibri"/>
      <w:b/>
      <w:color w:val="323E4F" w:themeColor="text2" w:themeShade="BF"/>
      <w:sz w:val="56"/>
      <w:szCs w:val="56"/>
      <w:lang w:eastAsia="en-US"/>
    </w:rPr>
  </w:style>
  <w:style w:type="character" w:customStyle="1" w:styleId="Sous-titreCar">
    <w:name w:val="Sous-titre Car"/>
    <w:aliases w:val="page de garde - titre avant-projet Car"/>
    <w:basedOn w:val="Policepardfaut"/>
    <w:link w:val="Sous-titre"/>
    <w:uiPriority w:val="11"/>
    <w:rsid w:val="000706CE"/>
    <w:rPr>
      <w:rFonts w:ascii="Calibri" w:eastAsia="Calibri" w:hAnsi="Calibri"/>
      <w:b/>
      <w:color w:val="323E4F" w:themeColor="text2" w:themeShade="BF"/>
      <w:sz w:val="56"/>
      <w:szCs w:val="56"/>
      <w:lang w:val="fr-BE"/>
    </w:rPr>
  </w:style>
  <w:style w:type="paragraph" w:styleId="Sansinterligne">
    <w:name w:val="No Spacing"/>
    <w:aliases w:val="titre tableau saisine"/>
    <w:basedOn w:val="Normal"/>
    <w:uiPriority w:val="1"/>
    <w:qFormat/>
    <w:rsid w:val="000706CE"/>
    <w:pPr>
      <w:spacing w:line="360" w:lineRule="auto"/>
      <w:jc w:val="both"/>
      <w:outlineLvl w:val="0"/>
    </w:pPr>
    <w:rPr>
      <w:rFonts w:ascii="Calibri" w:eastAsia="Calibri" w:hAnsi="Calibri"/>
      <w:b/>
      <w:lang w:eastAsia="en-US"/>
    </w:rPr>
  </w:style>
  <w:style w:type="character" w:styleId="Numrodeligne">
    <w:name w:val="line number"/>
    <w:basedOn w:val="Policepardfaut"/>
    <w:uiPriority w:val="99"/>
    <w:unhideWhenUsed/>
    <w:rsid w:val="000706CE"/>
  </w:style>
  <w:style w:type="character" w:customStyle="1" w:styleId="Style3">
    <w:name w:val="Style3"/>
    <w:basedOn w:val="Policepardfaut"/>
    <w:uiPriority w:val="1"/>
    <w:rsid w:val="000706CE"/>
    <w:rPr>
      <w:rFonts w:asciiTheme="minorHAnsi" w:hAnsiTheme="minorHAnsi"/>
      <w:sz w:val="22"/>
    </w:rPr>
  </w:style>
  <w:style w:type="paragraph" w:styleId="Notedebasdepage">
    <w:name w:val="footnote text"/>
    <w:basedOn w:val="Normal"/>
    <w:link w:val="NotedebasdepageCar"/>
    <w:uiPriority w:val="99"/>
    <w:unhideWhenUsed/>
    <w:rsid w:val="000706CE"/>
    <w:pPr>
      <w:jc w:val="both"/>
    </w:pPr>
    <w:rPr>
      <w:rFonts w:ascii="Calibri" w:eastAsia="Calibri" w:hAnsi="Calibri"/>
      <w:sz w:val="20"/>
      <w:szCs w:val="20"/>
      <w:lang w:eastAsia="en-US"/>
    </w:rPr>
  </w:style>
  <w:style w:type="character" w:customStyle="1" w:styleId="NotedebasdepageCar">
    <w:name w:val="Note de bas de page Car"/>
    <w:basedOn w:val="Policepardfaut"/>
    <w:link w:val="Notedebasdepage"/>
    <w:uiPriority w:val="99"/>
    <w:rsid w:val="000706CE"/>
    <w:rPr>
      <w:rFonts w:ascii="Calibri" w:eastAsia="Calibri" w:hAnsi="Calibri"/>
      <w:lang w:val="fr-BE"/>
    </w:rPr>
  </w:style>
  <w:style w:type="character" w:styleId="Appelnotedebasdep">
    <w:name w:val="footnote reference"/>
    <w:basedOn w:val="Policepardfaut"/>
    <w:uiPriority w:val="99"/>
    <w:unhideWhenUsed/>
    <w:rsid w:val="000706CE"/>
    <w:rPr>
      <w:vertAlign w:val="superscript"/>
    </w:rPr>
  </w:style>
  <w:style w:type="character" w:styleId="lev">
    <w:name w:val="Strong"/>
    <w:basedOn w:val="Policepardfaut"/>
    <w:uiPriority w:val="22"/>
    <w:qFormat/>
    <w:rsid w:val="000706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6133787">
      <w:bodyDiv w:val="1"/>
      <w:marLeft w:val="0"/>
      <w:marRight w:val="0"/>
      <w:marTop w:val="0"/>
      <w:marBottom w:val="0"/>
      <w:divBdr>
        <w:top w:val="none" w:sz="0" w:space="0" w:color="auto"/>
        <w:left w:val="none" w:sz="0" w:space="0" w:color="auto"/>
        <w:bottom w:val="none" w:sz="0" w:space="0" w:color="auto"/>
        <w:right w:val="none" w:sz="0" w:space="0" w:color="auto"/>
      </w:divBdr>
    </w:div>
    <w:div w:id="471482618">
      <w:bodyDiv w:val="1"/>
      <w:marLeft w:val="0"/>
      <w:marRight w:val="0"/>
      <w:marTop w:val="0"/>
      <w:marBottom w:val="0"/>
      <w:divBdr>
        <w:top w:val="none" w:sz="0" w:space="0" w:color="auto"/>
        <w:left w:val="none" w:sz="0" w:space="0" w:color="auto"/>
        <w:bottom w:val="none" w:sz="0" w:space="0" w:color="auto"/>
        <w:right w:val="none" w:sz="0" w:space="0" w:color="auto"/>
      </w:divBdr>
    </w:div>
    <w:div w:id="574515020">
      <w:bodyDiv w:val="1"/>
      <w:marLeft w:val="0"/>
      <w:marRight w:val="0"/>
      <w:marTop w:val="0"/>
      <w:marBottom w:val="0"/>
      <w:divBdr>
        <w:top w:val="none" w:sz="0" w:space="0" w:color="auto"/>
        <w:left w:val="none" w:sz="0" w:space="0" w:color="auto"/>
        <w:bottom w:val="none" w:sz="0" w:space="0" w:color="auto"/>
        <w:right w:val="none" w:sz="0" w:space="0" w:color="auto"/>
      </w:divBdr>
    </w:div>
    <w:div w:id="590046389">
      <w:bodyDiv w:val="1"/>
      <w:marLeft w:val="0"/>
      <w:marRight w:val="0"/>
      <w:marTop w:val="0"/>
      <w:marBottom w:val="0"/>
      <w:divBdr>
        <w:top w:val="none" w:sz="0" w:space="0" w:color="auto"/>
        <w:left w:val="none" w:sz="0" w:space="0" w:color="auto"/>
        <w:bottom w:val="none" w:sz="0" w:space="0" w:color="auto"/>
        <w:right w:val="none" w:sz="0" w:space="0" w:color="auto"/>
      </w:divBdr>
    </w:div>
    <w:div w:id="626009759">
      <w:bodyDiv w:val="1"/>
      <w:marLeft w:val="0"/>
      <w:marRight w:val="0"/>
      <w:marTop w:val="0"/>
      <w:marBottom w:val="0"/>
      <w:divBdr>
        <w:top w:val="none" w:sz="0" w:space="0" w:color="auto"/>
        <w:left w:val="none" w:sz="0" w:space="0" w:color="auto"/>
        <w:bottom w:val="none" w:sz="0" w:space="0" w:color="auto"/>
        <w:right w:val="none" w:sz="0" w:space="0" w:color="auto"/>
      </w:divBdr>
    </w:div>
    <w:div w:id="626787909">
      <w:bodyDiv w:val="1"/>
      <w:marLeft w:val="0"/>
      <w:marRight w:val="0"/>
      <w:marTop w:val="0"/>
      <w:marBottom w:val="0"/>
      <w:divBdr>
        <w:top w:val="none" w:sz="0" w:space="0" w:color="auto"/>
        <w:left w:val="none" w:sz="0" w:space="0" w:color="auto"/>
        <w:bottom w:val="none" w:sz="0" w:space="0" w:color="auto"/>
        <w:right w:val="none" w:sz="0" w:space="0" w:color="auto"/>
      </w:divBdr>
    </w:div>
    <w:div w:id="647055170">
      <w:bodyDiv w:val="1"/>
      <w:marLeft w:val="0"/>
      <w:marRight w:val="0"/>
      <w:marTop w:val="0"/>
      <w:marBottom w:val="0"/>
      <w:divBdr>
        <w:top w:val="none" w:sz="0" w:space="0" w:color="auto"/>
        <w:left w:val="none" w:sz="0" w:space="0" w:color="auto"/>
        <w:bottom w:val="none" w:sz="0" w:space="0" w:color="auto"/>
        <w:right w:val="none" w:sz="0" w:space="0" w:color="auto"/>
      </w:divBdr>
    </w:div>
    <w:div w:id="647788080">
      <w:bodyDiv w:val="1"/>
      <w:marLeft w:val="0"/>
      <w:marRight w:val="0"/>
      <w:marTop w:val="0"/>
      <w:marBottom w:val="0"/>
      <w:divBdr>
        <w:top w:val="none" w:sz="0" w:space="0" w:color="auto"/>
        <w:left w:val="none" w:sz="0" w:space="0" w:color="auto"/>
        <w:bottom w:val="none" w:sz="0" w:space="0" w:color="auto"/>
        <w:right w:val="none" w:sz="0" w:space="0" w:color="auto"/>
      </w:divBdr>
    </w:div>
    <w:div w:id="719716891">
      <w:bodyDiv w:val="1"/>
      <w:marLeft w:val="0"/>
      <w:marRight w:val="0"/>
      <w:marTop w:val="0"/>
      <w:marBottom w:val="0"/>
      <w:divBdr>
        <w:top w:val="none" w:sz="0" w:space="0" w:color="auto"/>
        <w:left w:val="none" w:sz="0" w:space="0" w:color="auto"/>
        <w:bottom w:val="none" w:sz="0" w:space="0" w:color="auto"/>
        <w:right w:val="none" w:sz="0" w:space="0" w:color="auto"/>
      </w:divBdr>
    </w:div>
    <w:div w:id="800224983">
      <w:bodyDiv w:val="1"/>
      <w:marLeft w:val="0"/>
      <w:marRight w:val="0"/>
      <w:marTop w:val="0"/>
      <w:marBottom w:val="0"/>
      <w:divBdr>
        <w:top w:val="none" w:sz="0" w:space="0" w:color="auto"/>
        <w:left w:val="none" w:sz="0" w:space="0" w:color="auto"/>
        <w:bottom w:val="none" w:sz="0" w:space="0" w:color="auto"/>
        <w:right w:val="none" w:sz="0" w:space="0" w:color="auto"/>
      </w:divBdr>
    </w:div>
    <w:div w:id="811337817">
      <w:bodyDiv w:val="1"/>
      <w:marLeft w:val="0"/>
      <w:marRight w:val="0"/>
      <w:marTop w:val="0"/>
      <w:marBottom w:val="0"/>
      <w:divBdr>
        <w:top w:val="none" w:sz="0" w:space="0" w:color="auto"/>
        <w:left w:val="none" w:sz="0" w:space="0" w:color="auto"/>
        <w:bottom w:val="none" w:sz="0" w:space="0" w:color="auto"/>
        <w:right w:val="none" w:sz="0" w:space="0" w:color="auto"/>
      </w:divBdr>
    </w:div>
    <w:div w:id="955211381">
      <w:bodyDiv w:val="1"/>
      <w:marLeft w:val="0"/>
      <w:marRight w:val="0"/>
      <w:marTop w:val="0"/>
      <w:marBottom w:val="0"/>
      <w:divBdr>
        <w:top w:val="none" w:sz="0" w:space="0" w:color="auto"/>
        <w:left w:val="none" w:sz="0" w:space="0" w:color="auto"/>
        <w:bottom w:val="none" w:sz="0" w:space="0" w:color="auto"/>
        <w:right w:val="none" w:sz="0" w:space="0" w:color="auto"/>
      </w:divBdr>
    </w:div>
    <w:div w:id="1031800814">
      <w:bodyDiv w:val="1"/>
      <w:marLeft w:val="0"/>
      <w:marRight w:val="0"/>
      <w:marTop w:val="0"/>
      <w:marBottom w:val="0"/>
      <w:divBdr>
        <w:top w:val="none" w:sz="0" w:space="0" w:color="auto"/>
        <w:left w:val="none" w:sz="0" w:space="0" w:color="auto"/>
        <w:bottom w:val="none" w:sz="0" w:space="0" w:color="auto"/>
        <w:right w:val="none" w:sz="0" w:space="0" w:color="auto"/>
      </w:divBdr>
    </w:div>
    <w:div w:id="1044673845">
      <w:bodyDiv w:val="1"/>
      <w:marLeft w:val="0"/>
      <w:marRight w:val="0"/>
      <w:marTop w:val="0"/>
      <w:marBottom w:val="0"/>
      <w:divBdr>
        <w:top w:val="none" w:sz="0" w:space="0" w:color="auto"/>
        <w:left w:val="none" w:sz="0" w:space="0" w:color="auto"/>
        <w:bottom w:val="none" w:sz="0" w:space="0" w:color="auto"/>
        <w:right w:val="none" w:sz="0" w:space="0" w:color="auto"/>
      </w:divBdr>
    </w:div>
    <w:div w:id="1355762059">
      <w:bodyDiv w:val="1"/>
      <w:marLeft w:val="0"/>
      <w:marRight w:val="0"/>
      <w:marTop w:val="0"/>
      <w:marBottom w:val="0"/>
      <w:divBdr>
        <w:top w:val="none" w:sz="0" w:space="0" w:color="auto"/>
        <w:left w:val="none" w:sz="0" w:space="0" w:color="auto"/>
        <w:bottom w:val="none" w:sz="0" w:space="0" w:color="auto"/>
        <w:right w:val="none" w:sz="0" w:space="0" w:color="auto"/>
      </w:divBdr>
    </w:div>
    <w:div w:id="1659504556">
      <w:bodyDiv w:val="1"/>
      <w:marLeft w:val="0"/>
      <w:marRight w:val="0"/>
      <w:marTop w:val="0"/>
      <w:marBottom w:val="0"/>
      <w:divBdr>
        <w:top w:val="none" w:sz="0" w:space="0" w:color="auto"/>
        <w:left w:val="none" w:sz="0" w:space="0" w:color="auto"/>
        <w:bottom w:val="none" w:sz="0" w:space="0" w:color="auto"/>
        <w:right w:val="none" w:sz="0" w:space="0" w:color="auto"/>
      </w:divBdr>
    </w:div>
    <w:div w:id="1669676239">
      <w:bodyDiv w:val="1"/>
      <w:marLeft w:val="0"/>
      <w:marRight w:val="0"/>
      <w:marTop w:val="0"/>
      <w:marBottom w:val="0"/>
      <w:divBdr>
        <w:top w:val="none" w:sz="0" w:space="0" w:color="auto"/>
        <w:left w:val="none" w:sz="0" w:space="0" w:color="auto"/>
        <w:bottom w:val="none" w:sz="0" w:space="0" w:color="auto"/>
        <w:right w:val="none" w:sz="0" w:space="0" w:color="auto"/>
      </w:divBdr>
    </w:div>
    <w:div w:id="1735884410">
      <w:bodyDiv w:val="1"/>
      <w:marLeft w:val="0"/>
      <w:marRight w:val="0"/>
      <w:marTop w:val="0"/>
      <w:marBottom w:val="0"/>
      <w:divBdr>
        <w:top w:val="none" w:sz="0" w:space="0" w:color="auto"/>
        <w:left w:val="none" w:sz="0" w:space="0" w:color="auto"/>
        <w:bottom w:val="none" w:sz="0" w:space="0" w:color="auto"/>
        <w:right w:val="none" w:sz="0" w:space="0" w:color="auto"/>
      </w:divBdr>
    </w:div>
    <w:div w:id="1742630867">
      <w:bodyDiv w:val="1"/>
      <w:marLeft w:val="0"/>
      <w:marRight w:val="0"/>
      <w:marTop w:val="0"/>
      <w:marBottom w:val="0"/>
      <w:divBdr>
        <w:top w:val="none" w:sz="0" w:space="0" w:color="auto"/>
        <w:left w:val="none" w:sz="0" w:space="0" w:color="auto"/>
        <w:bottom w:val="none" w:sz="0" w:space="0" w:color="auto"/>
        <w:right w:val="none" w:sz="0" w:space="0" w:color="auto"/>
      </w:divBdr>
    </w:div>
    <w:div w:id="1864902778">
      <w:bodyDiv w:val="1"/>
      <w:marLeft w:val="0"/>
      <w:marRight w:val="0"/>
      <w:marTop w:val="0"/>
      <w:marBottom w:val="0"/>
      <w:divBdr>
        <w:top w:val="none" w:sz="0" w:space="0" w:color="auto"/>
        <w:left w:val="none" w:sz="0" w:space="0" w:color="auto"/>
        <w:bottom w:val="none" w:sz="0" w:space="0" w:color="auto"/>
        <w:right w:val="none" w:sz="0" w:space="0" w:color="auto"/>
      </w:divBdr>
    </w:div>
    <w:div w:id="2039163876">
      <w:bodyDiv w:val="1"/>
      <w:marLeft w:val="0"/>
      <w:marRight w:val="0"/>
      <w:marTop w:val="0"/>
      <w:marBottom w:val="0"/>
      <w:divBdr>
        <w:top w:val="none" w:sz="0" w:space="0" w:color="auto"/>
        <w:left w:val="none" w:sz="0" w:space="0" w:color="auto"/>
        <w:bottom w:val="none" w:sz="0" w:space="0" w:color="auto"/>
        <w:right w:val="none" w:sz="0" w:space="0" w:color="auto"/>
      </w:divBdr>
    </w:div>
    <w:div w:id="2091656572">
      <w:bodyDiv w:val="1"/>
      <w:marLeft w:val="0"/>
      <w:marRight w:val="0"/>
      <w:marTop w:val="0"/>
      <w:marBottom w:val="0"/>
      <w:divBdr>
        <w:top w:val="none" w:sz="0" w:space="0" w:color="auto"/>
        <w:left w:val="none" w:sz="0" w:space="0" w:color="auto"/>
        <w:bottom w:val="none" w:sz="0" w:space="0" w:color="auto"/>
        <w:right w:val="none" w:sz="0" w:space="0" w:color="auto"/>
      </w:divBdr>
    </w:div>
    <w:div w:id="210430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36bd33-9de6-474d-8cc2-8866bae40f6b">
      <Terms xmlns="http://schemas.microsoft.com/office/infopath/2007/PartnerControls"/>
    </lcf76f155ced4ddcb4097134ff3c332f>
    <TaxCatchAll xmlns="3cdece0a-6a9d-460d-873a-e18281a89f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C8874E3E951A0468711A2D362542C72" ma:contentTypeVersion="13" ma:contentTypeDescription="Crée un document." ma:contentTypeScope="" ma:versionID="c74f70276077a89a9b624db2677b6518">
  <xsd:schema xmlns:xsd="http://www.w3.org/2001/XMLSchema" xmlns:xs="http://www.w3.org/2001/XMLSchema" xmlns:p="http://schemas.microsoft.com/office/2006/metadata/properties" xmlns:ns2="e136bd33-9de6-474d-8cc2-8866bae40f6b" xmlns:ns3="3cdece0a-6a9d-460d-873a-e18281a89fc0" targetNamespace="http://schemas.microsoft.com/office/2006/metadata/properties" ma:root="true" ma:fieldsID="3f66581e854853567ca5b3f38a8cde36" ns2:_="" ns3:_="">
    <xsd:import namespace="e136bd33-9de6-474d-8cc2-8866bae40f6b"/>
    <xsd:import namespace="3cdece0a-6a9d-460d-873a-e18281a89f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6bd33-9de6-474d-8cc2-8866bae40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287c0d-47a8-45cc-9737-f56b388507e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dece0a-6a9d-460d-873a-e18281a89fc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401e9e9-7f1b-462c-93b5-4caacb096818}" ma:internalName="TaxCatchAll" ma:showField="CatchAllData" ma:web="3cdece0a-6a9d-460d-873a-e18281a89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A5BCB0-6C97-476B-B604-A522955ADB0E}">
  <ds:schemaRefs>
    <ds:schemaRef ds:uri="http://schemas.microsoft.com/office/2006/metadata/properties"/>
    <ds:schemaRef ds:uri="http://schemas.microsoft.com/office/infopath/2007/PartnerControls"/>
    <ds:schemaRef ds:uri="e136bd33-9de6-474d-8cc2-8866bae40f6b"/>
    <ds:schemaRef ds:uri="3cdece0a-6a9d-460d-873a-e18281a89fc0"/>
  </ds:schemaRefs>
</ds:datastoreItem>
</file>

<file path=customXml/itemProps2.xml><?xml version="1.0" encoding="utf-8"?>
<ds:datastoreItem xmlns:ds="http://schemas.openxmlformats.org/officeDocument/2006/customXml" ds:itemID="{BB5BA48D-9184-46B9-B59E-982412F6BA33}">
  <ds:schemaRefs>
    <ds:schemaRef ds:uri="http://schemas.microsoft.com/sharepoint/v3/contenttype/forms"/>
  </ds:schemaRefs>
</ds:datastoreItem>
</file>

<file path=customXml/itemProps3.xml><?xml version="1.0" encoding="utf-8"?>
<ds:datastoreItem xmlns:ds="http://schemas.openxmlformats.org/officeDocument/2006/customXml" ds:itemID="{9E506978-C36C-4CA7-BDF5-6FF09E650FA7}">
  <ds:schemaRefs>
    <ds:schemaRef ds:uri="http://schemas.openxmlformats.org/officeDocument/2006/bibliography"/>
  </ds:schemaRefs>
</ds:datastoreItem>
</file>

<file path=customXml/itemProps4.xml><?xml version="1.0" encoding="utf-8"?>
<ds:datastoreItem xmlns:ds="http://schemas.openxmlformats.org/officeDocument/2006/customXml" ds:itemID="{BAFF94FC-B0A0-4BC0-9C08-FF1843087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6bd33-9de6-474d-8cc2-8866bae40f6b"/>
    <ds:schemaRef ds:uri="3cdece0a-6a9d-460d-873a-e18281a89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3064</Words>
  <Characters>18506</Characters>
  <Application>Microsoft Office Word</Application>
  <DocSecurity>4</DocSecurity>
  <Lines>154</Lines>
  <Paragraphs>43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FOD Sociale Zekerheid / SPF Sécurité Sociale</Company>
  <LinksUpToDate>false</LinksUpToDate>
  <CharactersWithSpaces>21527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Tresegnie Daniel</dc:creator>
  <cp:keywords/>
  <dc:description/>
  <cp:lastModifiedBy>Duchenne Véronique</cp:lastModifiedBy>
  <cp:revision>2</cp:revision>
  <cp:lastPrinted>2025-06-19T12:04:00Z</cp:lastPrinted>
  <dcterms:created xsi:type="dcterms:W3CDTF">2025-09-10T08:37:00Z</dcterms:created>
  <dcterms:modified xsi:type="dcterms:W3CDTF">2025-09-10T08:37:00Z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0x0101004C8874E3E951A0468711A2D362542C72</vt:lpwstr>
  </property>
  <property fmtid="{D5CDD505-2E9C-101B-9397-08002B2CF9AE}" pid="3" name="MediaServiceImageTags">
    <vt:lpwstr/>
  </property>
</Properties>
</file>